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2B65" w:rsidRDefault="00DC2B65" w:rsidP="00DC2B65">
      <w:pPr>
        <w:ind w:right="-289"/>
        <w:jc w:val="right"/>
        <w:rPr>
          <w:b/>
        </w:rPr>
      </w:pPr>
    </w:p>
    <w:p w:rsidR="00DC2B65" w:rsidRDefault="00DC2B65" w:rsidP="00DB4457">
      <w:pPr>
        <w:ind w:right="-289"/>
        <w:jc w:val="both"/>
        <w:rPr>
          <w:b/>
        </w:rPr>
      </w:pPr>
    </w:p>
    <w:p w:rsidR="00DC2B65" w:rsidRDefault="00DC2B65" w:rsidP="00DB4457">
      <w:pPr>
        <w:ind w:right="-289"/>
        <w:jc w:val="both"/>
        <w:rPr>
          <w:b/>
        </w:rPr>
      </w:pPr>
    </w:p>
    <w:p w:rsidR="00DC2B65" w:rsidRPr="00DC2B65" w:rsidRDefault="00DC2B65" w:rsidP="00DC2B65">
      <w:pPr>
        <w:ind w:right="-289"/>
        <w:jc w:val="right"/>
      </w:pPr>
      <w:r w:rsidRPr="00DC2B65">
        <w:t xml:space="preserve">Pielikums </w:t>
      </w:r>
    </w:p>
    <w:p w:rsidR="00DC2B65" w:rsidRPr="00DC2B65" w:rsidRDefault="00DC2B65" w:rsidP="00DC2B65">
      <w:pPr>
        <w:ind w:right="-289"/>
        <w:jc w:val="right"/>
      </w:pPr>
      <w:r w:rsidRPr="00DC2B65">
        <w:t>ZPRAP 19.06.2018.</w:t>
      </w:r>
    </w:p>
    <w:p w:rsidR="00DC2B65" w:rsidRPr="00DC2B65" w:rsidRDefault="00DC2B65" w:rsidP="00DC2B65">
      <w:pPr>
        <w:ind w:right="-289"/>
        <w:jc w:val="right"/>
      </w:pPr>
      <w:r w:rsidRPr="00DC2B65">
        <w:t xml:space="preserve"> lēmumam Nr.</w:t>
      </w:r>
      <w:r w:rsidR="0000113B">
        <w:t>69., prot. Nr.12.</w:t>
      </w:r>
    </w:p>
    <w:p w:rsidR="00DB4457" w:rsidRPr="000A1F85" w:rsidRDefault="00DB4457" w:rsidP="00DC2B65">
      <w:pPr>
        <w:ind w:right="-289"/>
        <w:jc w:val="center"/>
        <w:rPr>
          <w:b/>
        </w:rPr>
      </w:pPr>
      <w:r w:rsidRPr="000A1F85">
        <w:rPr>
          <w:b/>
        </w:rPr>
        <w:t>Projekta idejas veidlapa</w:t>
      </w:r>
    </w:p>
    <w:tbl>
      <w:tblPr>
        <w:tblpPr w:leftFromText="180" w:rightFromText="180" w:vertAnchor="text" w:tblpXSpec="right" w:tblpY="1"/>
        <w:tblOverlap w:val="never"/>
        <w:tblW w:w="9640" w:type="dxa"/>
        <w:tblLook w:val="04A0" w:firstRow="1" w:lastRow="0" w:firstColumn="1" w:lastColumn="0" w:noHBand="0" w:noVBand="1"/>
      </w:tblPr>
      <w:tblGrid>
        <w:gridCol w:w="516"/>
        <w:gridCol w:w="3171"/>
        <w:gridCol w:w="5953"/>
      </w:tblGrid>
      <w:tr w:rsidR="003B0017" w:rsidRPr="000A1F85" w:rsidDel="0000113B" w:rsidTr="007B02A0">
        <w:trPr>
          <w:trHeight w:val="458"/>
          <w:del w:id="0" w:author="User" w:date="2018-06-21T16:26:00Z"/>
        </w:trPr>
        <w:tc>
          <w:tcPr>
            <w:tcW w:w="9640" w:type="dxa"/>
            <w:gridSpan w:val="3"/>
            <w:tcBorders>
              <w:top w:val="single" w:sz="8" w:space="0" w:color="auto"/>
              <w:left w:val="single" w:sz="8" w:space="0" w:color="auto"/>
              <w:bottom w:val="single" w:sz="8" w:space="0" w:color="000000"/>
              <w:right w:val="single" w:sz="8" w:space="0" w:color="000000"/>
            </w:tcBorders>
            <w:shd w:val="clear" w:color="auto" w:fill="auto"/>
            <w:vAlign w:val="center"/>
            <w:hideMark/>
          </w:tcPr>
          <w:p w:rsidR="00DB4457" w:rsidRPr="0000113B" w:rsidDel="0000113B" w:rsidRDefault="00DB4457" w:rsidP="000A1F85">
            <w:pPr>
              <w:rPr>
                <w:del w:id="1" w:author="User" w:date="2018-06-21T16:26:00Z"/>
                <w:b/>
                <w:bCs/>
                <w:color w:val="FF0000"/>
              </w:rPr>
            </w:pPr>
          </w:p>
        </w:tc>
      </w:tr>
      <w:tr w:rsidR="003B0017" w:rsidRPr="000A1F85" w:rsidTr="007B02A0">
        <w:trPr>
          <w:trHeight w:val="270"/>
        </w:trPr>
        <w:tc>
          <w:tcPr>
            <w:tcW w:w="516" w:type="dxa"/>
            <w:shd w:val="clear" w:color="auto" w:fill="auto"/>
            <w:noWrap/>
            <w:vAlign w:val="bottom"/>
          </w:tcPr>
          <w:p w:rsidR="00DB4457" w:rsidRPr="000A1F85" w:rsidRDefault="00DB4457" w:rsidP="000A1F85"/>
        </w:tc>
        <w:tc>
          <w:tcPr>
            <w:tcW w:w="3171" w:type="dxa"/>
            <w:shd w:val="clear" w:color="auto" w:fill="auto"/>
            <w:noWrap/>
            <w:vAlign w:val="bottom"/>
          </w:tcPr>
          <w:p w:rsidR="00DB4457" w:rsidRPr="000A1F85" w:rsidRDefault="00DB4457" w:rsidP="000A1F85"/>
        </w:tc>
        <w:tc>
          <w:tcPr>
            <w:tcW w:w="5953" w:type="dxa"/>
            <w:shd w:val="clear" w:color="auto" w:fill="auto"/>
            <w:noWrap/>
            <w:vAlign w:val="bottom"/>
          </w:tcPr>
          <w:p w:rsidR="00DB4457" w:rsidRPr="000A1F85" w:rsidRDefault="00DB4457" w:rsidP="000A1F85"/>
        </w:tc>
      </w:tr>
      <w:tr w:rsidR="003B0017" w:rsidRPr="000A1F85" w:rsidTr="007B02A0">
        <w:trPr>
          <w:trHeight w:val="750"/>
        </w:trPr>
        <w:tc>
          <w:tcPr>
            <w:tcW w:w="516" w:type="dxa"/>
            <w:tcBorders>
              <w:top w:val="single" w:sz="8" w:space="0" w:color="auto"/>
              <w:left w:val="single" w:sz="8" w:space="0" w:color="auto"/>
              <w:bottom w:val="single" w:sz="8" w:space="0" w:color="auto"/>
              <w:right w:val="single" w:sz="4" w:space="0" w:color="auto"/>
            </w:tcBorders>
            <w:shd w:val="clear" w:color="auto" w:fill="auto"/>
            <w:hideMark/>
          </w:tcPr>
          <w:p w:rsidR="00DB4457" w:rsidRPr="000A1F85" w:rsidRDefault="00DB4457" w:rsidP="000A1F85">
            <w:r w:rsidRPr="000A1F85">
              <w:t xml:space="preserve">1. </w:t>
            </w:r>
          </w:p>
        </w:tc>
        <w:tc>
          <w:tcPr>
            <w:tcW w:w="3171" w:type="dxa"/>
            <w:tcBorders>
              <w:top w:val="single" w:sz="8" w:space="0" w:color="auto"/>
              <w:left w:val="nil"/>
              <w:bottom w:val="single" w:sz="8" w:space="0" w:color="auto"/>
              <w:right w:val="single" w:sz="4" w:space="0" w:color="auto"/>
            </w:tcBorders>
            <w:shd w:val="clear" w:color="auto" w:fill="auto"/>
            <w:hideMark/>
          </w:tcPr>
          <w:p w:rsidR="00DB4457" w:rsidRPr="000A1F85" w:rsidRDefault="00DB4457" w:rsidP="000A1F85">
            <w:pPr>
              <w:rPr>
                <w:b/>
                <w:bCs/>
              </w:rPr>
            </w:pPr>
            <w:r w:rsidRPr="000A1F85">
              <w:rPr>
                <w:b/>
                <w:bCs/>
              </w:rPr>
              <w:t>Ministrijas struktūrvienība</w:t>
            </w:r>
            <w:r w:rsidRPr="000A1F85">
              <w:rPr>
                <w:b/>
              </w:rPr>
              <w:t>, padotības iestāde, arī atvasināta publiskā persona, un kapitālsabiedrība</w:t>
            </w:r>
            <w:r w:rsidRPr="000A1F85">
              <w:t xml:space="preserve">, kas iesniedz projekta ideju izskatīšanai IPAK </w:t>
            </w:r>
          </w:p>
        </w:tc>
        <w:tc>
          <w:tcPr>
            <w:tcW w:w="5953" w:type="dxa"/>
            <w:tcBorders>
              <w:top w:val="single" w:sz="8" w:space="0" w:color="auto"/>
              <w:left w:val="nil"/>
              <w:bottom w:val="single" w:sz="8" w:space="0" w:color="auto"/>
              <w:right w:val="single" w:sz="8" w:space="0" w:color="auto"/>
            </w:tcBorders>
            <w:shd w:val="clear" w:color="auto" w:fill="auto"/>
            <w:hideMark/>
          </w:tcPr>
          <w:p w:rsidR="00DB4457" w:rsidRPr="000A1F85" w:rsidRDefault="00DB4457" w:rsidP="000A1F85">
            <w:r w:rsidRPr="000A1F85">
              <w:t> </w:t>
            </w:r>
            <w:r w:rsidR="0000113B">
              <w:t>Zemgales p</w:t>
            </w:r>
            <w:r w:rsidR="00ED1A2C" w:rsidRPr="000A1F85">
              <w:t xml:space="preserve">lānošanas reģions </w:t>
            </w:r>
          </w:p>
        </w:tc>
      </w:tr>
      <w:tr w:rsidR="003B0017" w:rsidRPr="000A1F85" w:rsidTr="007B02A0">
        <w:trPr>
          <w:trHeight w:val="651"/>
        </w:trPr>
        <w:tc>
          <w:tcPr>
            <w:tcW w:w="516" w:type="dxa"/>
            <w:tcBorders>
              <w:top w:val="nil"/>
              <w:left w:val="single" w:sz="8" w:space="0" w:color="auto"/>
              <w:bottom w:val="single" w:sz="8" w:space="0" w:color="auto"/>
              <w:right w:val="single" w:sz="4" w:space="0" w:color="auto"/>
            </w:tcBorders>
            <w:shd w:val="clear" w:color="auto" w:fill="auto"/>
            <w:hideMark/>
          </w:tcPr>
          <w:p w:rsidR="00DB4457" w:rsidRPr="000A1F85" w:rsidRDefault="00DB4457" w:rsidP="000A1F85">
            <w:r w:rsidRPr="000A1F85">
              <w:t xml:space="preserve">2. </w:t>
            </w:r>
          </w:p>
        </w:tc>
        <w:tc>
          <w:tcPr>
            <w:tcW w:w="3171" w:type="dxa"/>
            <w:tcBorders>
              <w:top w:val="nil"/>
              <w:left w:val="nil"/>
              <w:bottom w:val="single" w:sz="8" w:space="0" w:color="auto"/>
              <w:right w:val="single" w:sz="4" w:space="0" w:color="auto"/>
            </w:tcBorders>
            <w:shd w:val="clear" w:color="auto" w:fill="auto"/>
          </w:tcPr>
          <w:p w:rsidR="00DB4457" w:rsidRPr="000A1F85" w:rsidRDefault="00DB4457" w:rsidP="000A1F85">
            <w:r w:rsidRPr="000A1F85">
              <w:rPr>
                <w:b/>
                <w:bCs/>
              </w:rPr>
              <w:t>Projekta</w:t>
            </w:r>
            <w:r w:rsidRPr="000A1F85">
              <w:t xml:space="preserve"> </w:t>
            </w:r>
            <w:r w:rsidRPr="000A1F85">
              <w:rPr>
                <w:b/>
                <w:bCs/>
              </w:rPr>
              <w:t>nosaukums</w:t>
            </w:r>
            <w:r w:rsidRPr="000A1F85">
              <w:t xml:space="preserve"> (arī angļu valodā, ja projekta valoda būs angļu valoda)</w:t>
            </w:r>
          </w:p>
          <w:p w:rsidR="00DB4457" w:rsidRPr="000A1F85" w:rsidRDefault="00DB4457" w:rsidP="000A1F85">
            <w:pPr>
              <w:rPr>
                <w:b/>
                <w:bCs/>
                <w:color w:val="FF0000"/>
                <w:u w:val="single"/>
              </w:rPr>
            </w:pPr>
          </w:p>
        </w:tc>
        <w:tc>
          <w:tcPr>
            <w:tcW w:w="5953" w:type="dxa"/>
            <w:tcBorders>
              <w:top w:val="nil"/>
              <w:left w:val="nil"/>
              <w:bottom w:val="single" w:sz="8" w:space="0" w:color="auto"/>
              <w:right w:val="single" w:sz="8" w:space="0" w:color="auto"/>
            </w:tcBorders>
            <w:shd w:val="clear" w:color="auto" w:fill="auto"/>
          </w:tcPr>
          <w:p w:rsidR="00FA778D" w:rsidRDefault="00DB3D82" w:rsidP="00FA778D">
            <w:pPr>
              <w:jc w:val="both"/>
              <w:rPr>
                <w:color w:val="000000"/>
              </w:rPr>
            </w:pPr>
            <w:r>
              <w:t>MVU internacionalizācija un atklāta inovācija, izmantojot nemateriālas inkubatoru shēmas</w:t>
            </w:r>
            <w:r>
              <w:rPr>
                <w:color w:val="000000"/>
              </w:rPr>
              <w:t xml:space="preserve"> </w:t>
            </w:r>
            <w:r w:rsidR="00FA778D">
              <w:rPr>
                <w:color w:val="000000"/>
              </w:rPr>
              <w:t xml:space="preserve">/ </w:t>
            </w:r>
          </w:p>
          <w:p w:rsidR="00FA778D" w:rsidRPr="00FA778D" w:rsidRDefault="00DB3D82" w:rsidP="00FA778D">
            <w:pPr>
              <w:jc w:val="both"/>
              <w:rPr>
                <w:color w:val="000000"/>
              </w:rPr>
            </w:pPr>
            <w:proofErr w:type="spellStart"/>
            <w:r w:rsidRPr="009B6384">
              <w:rPr>
                <w:b/>
                <w:bCs/>
              </w:rPr>
              <w:t>SMEs</w:t>
            </w:r>
            <w:proofErr w:type="spellEnd"/>
            <w:r w:rsidRPr="009B6384">
              <w:rPr>
                <w:b/>
                <w:bCs/>
              </w:rPr>
              <w:t xml:space="preserve"> </w:t>
            </w:r>
            <w:proofErr w:type="spellStart"/>
            <w:r w:rsidRPr="009B6384">
              <w:rPr>
                <w:b/>
                <w:bCs/>
              </w:rPr>
              <w:t>Internationalization</w:t>
            </w:r>
            <w:proofErr w:type="spellEnd"/>
            <w:r w:rsidRPr="009B6384">
              <w:rPr>
                <w:b/>
                <w:bCs/>
              </w:rPr>
              <w:t xml:space="preserve"> </w:t>
            </w:r>
            <w:proofErr w:type="spellStart"/>
            <w:r w:rsidRPr="009B6384">
              <w:rPr>
                <w:b/>
                <w:bCs/>
              </w:rPr>
              <w:t>and</w:t>
            </w:r>
            <w:proofErr w:type="spellEnd"/>
            <w:r w:rsidRPr="009B6384">
              <w:rPr>
                <w:b/>
                <w:bCs/>
              </w:rPr>
              <w:t xml:space="preserve"> </w:t>
            </w:r>
            <w:proofErr w:type="spellStart"/>
            <w:r w:rsidRPr="009B6384">
              <w:rPr>
                <w:b/>
                <w:bCs/>
              </w:rPr>
              <w:t>open</w:t>
            </w:r>
            <w:proofErr w:type="spellEnd"/>
            <w:r w:rsidRPr="009B6384">
              <w:rPr>
                <w:b/>
                <w:bCs/>
              </w:rPr>
              <w:t xml:space="preserve"> </w:t>
            </w:r>
            <w:proofErr w:type="spellStart"/>
            <w:r w:rsidRPr="009B6384">
              <w:rPr>
                <w:b/>
                <w:bCs/>
              </w:rPr>
              <w:t>Innovation</w:t>
            </w:r>
            <w:proofErr w:type="spellEnd"/>
            <w:r w:rsidRPr="009B6384">
              <w:rPr>
                <w:b/>
                <w:bCs/>
              </w:rPr>
              <w:t xml:space="preserve"> </w:t>
            </w:r>
            <w:proofErr w:type="spellStart"/>
            <w:r w:rsidRPr="009B6384">
              <w:rPr>
                <w:b/>
                <w:bCs/>
              </w:rPr>
              <w:t>through</w:t>
            </w:r>
            <w:proofErr w:type="spellEnd"/>
            <w:r w:rsidRPr="009B6384">
              <w:rPr>
                <w:b/>
                <w:bCs/>
              </w:rPr>
              <w:t xml:space="preserve"> </w:t>
            </w:r>
            <w:proofErr w:type="spellStart"/>
            <w:r w:rsidRPr="009B6384">
              <w:rPr>
                <w:b/>
                <w:bCs/>
              </w:rPr>
              <w:t>Immaterial</w:t>
            </w:r>
            <w:proofErr w:type="spellEnd"/>
            <w:r w:rsidRPr="009B6384">
              <w:rPr>
                <w:b/>
                <w:bCs/>
              </w:rPr>
              <w:t xml:space="preserve"> </w:t>
            </w:r>
            <w:proofErr w:type="spellStart"/>
            <w:r w:rsidRPr="009B6384">
              <w:rPr>
                <w:b/>
                <w:bCs/>
              </w:rPr>
              <w:t>Incubators</w:t>
            </w:r>
            <w:proofErr w:type="spellEnd"/>
            <w:r w:rsidRPr="009B6384">
              <w:rPr>
                <w:b/>
                <w:bCs/>
              </w:rPr>
              <w:t xml:space="preserve"> </w:t>
            </w:r>
            <w:proofErr w:type="spellStart"/>
            <w:r w:rsidRPr="009B6384">
              <w:rPr>
                <w:b/>
                <w:bCs/>
              </w:rPr>
              <w:t>Schemes</w:t>
            </w:r>
            <w:proofErr w:type="spellEnd"/>
            <w:r w:rsidRPr="00BB5FEF">
              <w:rPr>
                <w:noProof/>
              </w:rPr>
              <w:t xml:space="preserve"> </w:t>
            </w:r>
            <w:r w:rsidR="00FA778D" w:rsidRPr="00BB5FEF">
              <w:rPr>
                <w:noProof/>
              </w:rPr>
              <w:t>/</w:t>
            </w:r>
            <w:r w:rsidR="00FA778D">
              <w:rPr>
                <w:noProof/>
              </w:rPr>
              <w:t xml:space="preserve"> </w:t>
            </w:r>
            <w:r w:rsidRPr="009B6384">
              <w:rPr>
                <w:b/>
                <w:bCs/>
              </w:rPr>
              <w:t>SIITIIS</w:t>
            </w:r>
          </w:p>
          <w:p w:rsidR="00FA778D" w:rsidRPr="00285BC1" w:rsidRDefault="00FA778D" w:rsidP="00FA778D">
            <w:pPr>
              <w:ind w:left="3600"/>
              <w:rPr>
                <w:rFonts w:ascii="Calibri" w:hAnsi="Calibri" w:cs="Arial"/>
                <w:bCs/>
                <w:color w:val="0E4096"/>
              </w:rPr>
            </w:pPr>
          </w:p>
        </w:tc>
      </w:tr>
      <w:tr w:rsidR="003B0017" w:rsidRPr="000A1F85" w:rsidTr="007B02A0">
        <w:trPr>
          <w:trHeight w:val="632"/>
        </w:trPr>
        <w:tc>
          <w:tcPr>
            <w:tcW w:w="516" w:type="dxa"/>
            <w:tcBorders>
              <w:top w:val="nil"/>
              <w:left w:val="single" w:sz="8" w:space="0" w:color="auto"/>
              <w:bottom w:val="single" w:sz="8" w:space="0" w:color="auto"/>
              <w:right w:val="single" w:sz="4" w:space="0" w:color="auto"/>
            </w:tcBorders>
            <w:shd w:val="clear" w:color="auto" w:fill="auto"/>
            <w:hideMark/>
          </w:tcPr>
          <w:p w:rsidR="00DB4457" w:rsidRPr="000A1F85" w:rsidRDefault="00DB4457" w:rsidP="000A1F85">
            <w:r w:rsidRPr="000A1F85">
              <w:t>3.</w:t>
            </w:r>
          </w:p>
        </w:tc>
        <w:tc>
          <w:tcPr>
            <w:tcW w:w="3171" w:type="dxa"/>
            <w:tcBorders>
              <w:top w:val="nil"/>
              <w:left w:val="nil"/>
              <w:bottom w:val="single" w:sz="8" w:space="0" w:color="auto"/>
              <w:right w:val="single" w:sz="4" w:space="0" w:color="auto"/>
            </w:tcBorders>
            <w:shd w:val="clear" w:color="auto" w:fill="auto"/>
            <w:hideMark/>
          </w:tcPr>
          <w:p w:rsidR="00DB4457" w:rsidRPr="000A1F85" w:rsidRDefault="00DB4457" w:rsidP="000A1F85">
            <w:pPr>
              <w:rPr>
                <w:b/>
                <w:bCs/>
              </w:rPr>
            </w:pPr>
            <w:r w:rsidRPr="000A1F85">
              <w:rPr>
                <w:b/>
                <w:color w:val="000000"/>
              </w:rPr>
              <w:t xml:space="preserve">Projekta statuss uz idejas iesniegšanas brīdi </w:t>
            </w:r>
            <w:r w:rsidRPr="000A1F85">
              <w:rPr>
                <w:color w:val="000000"/>
              </w:rPr>
              <w:t>(uzsākta projekta izstrāde, izstrādāts tehniskais projekts, projekts sagatavots iesniegšanai)</w:t>
            </w:r>
          </w:p>
        </w:tc>
        <w:tc>
          <w:tcPr>
            <w:tcW w:w="5953" w:type="dxa"/>
            <w:tcBorders>
              <w:top w:val="nil"/>
              <w:left w:val="nil"/>
              <w:bottom w:val="single" w:sz="8" w:space="0" w:color="auto"/>
              <w:right w:val="single" w:sz="8" w:space="0" w:color="auto"/>
            </w:tcBorders>
            <w:shd w:val="clear" w:color="auto" w:fill="auto"/>
          </w:tcPr>
          <w:p w:rsidR="00DB4457" w:rsidRPr="000A1F85" w:rsidRDefault="004B2D66" w:rsidP="000A1F85">
            <w:r>
              <w:t>Projekts sagatavots iesniegšanai</w:t>
            </w:r>
          </w:p>
        </w:tc>
      </w:tr>
      <w:tr w:rsidR="003B0017" w:rsidRPr="000A1F85" w:rsidTr="007B02A0">
        <w:trPr>
          <w:trHeight w:val="632"/>
        </w:trPr>
        <w:tc>
          <w:tcPr>
            <w:tcW w:w="516" w:type="dxa"/>
            <w:tcBorders>
              <w:top w:val="nil"/>
              <w:left w:val="single" w:sz="8" w:space="0" w:color="auto"/>
              <w:bottom w:val="single" w:sz="8" w:space="0" w:color="auto"/>
              <w:right w:val="single" w:sz="4" w:space="0" w:color="auto"/>
            </w:tcBorders>
            <w:shd w:val="clear" w:color="auto" w:fill="auto"/>
            <w:hideMark/>
          </w:tcPr>
          <w:p w:rsidR="00DB4457" w:rsidRPr="000A1F85" w:rsidRDefault="00DB4457" w:rsidP="000A1F85">
            <w:r w:rsidRPr="000A1F85">
              <w:t xml:space="preserve">4. </w:t>
            </w:r>
          </w:p>
        </w:tc>
        <w:tc>
          <w:tcPr>
            <w:tcW w:w="3171" w:type="dxa"/>
            <w:tcBorders>
              <w:top w:val="nil"/>
              <w:left w:val="nil"/>
              <w:bottom w:val="single" w:sz="8" w:space="0" w:color="auto"/>
              <w:right w:val="single" w:sz="4" w:space="0" w:color="auto"/>
            </w:tcBorders>
            <w:shd w:val="clear" w:color="auto" w:fill="auto"/>
            <w:hideMark/>
          </w:tcPr>
          <w:p w:rsidR="00DB4457" w:rsidRPr="000A1F85" w:rsidRDefault="00DB4457" w:rsidP="000A1F85">
            <w:r w:rsidRPr="000A1F85">
              <w:rPr>
                <w:b/>
                <w:bCs/>
              </w:rPr>
              <w:t>Programma</w:t>
            </w:r>
            <w:r w:rsidRPr="000A1F85">
              <w:t>/aktivitāte, kurā plānots pieteikt projektu</w:t>
            </w:r>
          </w:p>
          <w:p w:rsidR="00DB4457" w:rsidRPr="000A1F85" w:rsidRDefault="00DB4457" w:rsidP="000A1F85">
            <w:pPr>
              <w:rPr>
                <w:b/>
                <w:bCs/>
                <w:color w:val="000000"/>
              </w:rPr>
            </w:pPr>
            <w:r w:rsidRPr="000A1F85">
              <w:rPr>
                <w:color w:val="000000"/>
              </w:rPr>
              <w:t>Datumi, no kura līdz kuram projektus var iesniegt programmā</w:t>
            </w:r>
          </w:p>
        </w:tc>
        <w:tc>
          <w:tcPr>
            <w:tcW w:w="5953" w:type="dxa"/>
            <w:tcBorders>
              <w:top w:val="nil"/>
              <w:left w:val="nil"/>
              <w:bottom w:val="single" w:sz="8" w:space="0" w:color="auto"/>
              <w:right w:val="single" w:sz="8" w:space="0" w:color="auto"/>
            </w:tcBorders>
            <w:shd w:val="clear" w:color="auto" w:fill="auto"/>
            <w:hideMark/>
          </w:tcPr>
          <w:p w:rsidR="00FA778D" w:rsidRDefault="00FA778D" w:rsidP="00FA778D">
            <w:pPr>
              <w:pStyle w:val="NoSpacing"/>
              <w:jc w:val="both"/>
              <w:rPr>
                <w:noProof/>
              </w:rPr>
            </w:pPr>
            <w:r w:rsidRPr="00BB5FEF">
              <w:rPr>
                <w:noProof/>
              </w:rPr>
              <w:t xml:space="preserve">INTERREG </w:t>
            </w:r>
            <w:r w:rsidR="004B2D66">
              <w:rPr>
                <w:noProof/>
              </w:rPr>
              <w:t xml:space="preserve">EUROPE </w:t>
            </w:r>
            <w:r w:rsidRPr="00BB5FEF">
              <w:rPr>
                <w:noProof/>
              </w:rPr>
              <w:t>programma 2014.-2020.gadam.</w:t>
            </w:r>
          </w:p>
          <w:p w:rsidR="00FA778D" w:rsidRDefault="00FA778D" w:rsidP="00FA778D">
            <w:pPr>
              <w:pStyle w:val="NoSpacing"/>
              <w:jc w:val="both"/>
              <w:rPr>
                <w:noProof/>
              </w:rPr>
            </w:pPr>
            <w:r w:rsidRPr="00BB5FEF">
              <w:rPr>
                <w:noProof/>
              </w:rPr>
              <w:t xml:space="preserve"> </w:t>
            </w:r>
          </w:p>
          <w:p w:rsidR="00FA778D" w:rsidRPr="00BB5FEF" w:rsidRDefault="00DB3D82" w:rsidP="00FA778D">
            <w:pPr>
              <w:pStyle w:val="NoSpacing"/>
              <w:jc w:val="both"/>
              <w:rPr>
                <w:noProof/>
              </w:rPr>
            </w:pPr>
            <w:r>
              <w:rPr>
                <w:noProof/>
              </w:rPr>
              <w:t>2</w:t>
            </w:r>
            <w:r w:rsidR="007F4F8A">
              <w:rPr>
                <w:noProof/>
              </w:rPr>
              <w:t>. Prioritāte: “</w:t>
            </w:r>
            <w:r>
              <w:rPr>
                <w:noProof/>
              </w:rPr>
              <w:t>MVU konkurētspēja</w:t>
            </w:r>
            <w:r w:rsidR="00FA778D" w:rsidRPr="00BB5FEF">
              <w:rPr>
                <w:noProof/>
              </w:rPr>
              <w:t xml:space="preserve">” </w:t>
            </w:r>
            <w:r w:rsidR="00471E91">
              <w:rPr>
                <w:noProof/>
                <w:u w:val="single"/>
              </w:rPr>
              <w:t>(</w:t>
            </w:r>
            <w:r>
              <w:rPr>
                <w:noProof/>
                <w:u w:val="single"/>
              </w:rPr>
              <w:t>SMEs competitiveness</w:t>
            </w:r>
            <w:r w:rsidR="00471E91">
              <w:rPr>
                <w:noProof/>
                <w:u w:val="single"/>
              </w:rPr>
              <w:t xml:space="preserve">) </w:t>
            </w:r>
          </w:p>
          <w:p w:rsidR="00DB4457" w:rsidRPr="000A1F85" w:rsidRDefault="00DB4457" w:rsidP="00416992"/>
        </w:tc>
      </w:tr>
      <w:tr w:rsidR="003B0017" w:rsidRPr="000A1F85" w:rsidTr="007B02A0">
        <w:trPr>
          <w:trHeight w:val="684"/>
        </w:trPr>
        <w:tc>
          <w:tcPr>
            <w:tcW w:w="516" w:type="dxa"/>
            <w:tcBorders>
              <w:top w:val="nil"/>
              <w:left w:val="single" w:sz="8" w:space="0" w:color="auto"/>
              <w:bottom w:val="single" w:sz="8" w:space="0" w:color="auto"/>
              <w:right w:val="single" w:sz="4" w:space="0" w:color="auto"/>
            </w:tcBorders>
            <w:shd w:val="clear" w:color="auto" w:fill="auto"/>
            <w:hideMark/>
          </w:tcPr>
          <w:p w:rsidR="00DB4457" w:rsidRPr="000A1F85" w:rsidRDefault="00DB4457" w:rsidP="000A1F85">
            <w:r w:rsidRPr="000A1F85">
              <w:t xml:space="preserve">5. </w:t>
            </w:r>
          </w:p>
        </w:tc>
        <w:tc>
          <w:tcPr>
            <w:tcW w:w="3171" w:type="dxa"/>
            <w:tcBorders>
              <w:top w:val="nil"/>
              <w:left w:val="nil"/>
              <w:bottom w:val="single" w:sz="8" w:space="0" w:color="auto"/>
              <w:right w:val="single" w:sz="4" w:space="0" w:color="auto"/>
            </w:tcBorders>
            <w:shd w:val="clear" w:color="auto" w:fill="auto"/>
          </w:tcPr>
          <w:p w:rsidR="00DB4457" w:rsidRPr="000A1F85" w:rsidRDefault="00DB4457" w:rsidP="000A1F85">
            <w:pPr>
              <w:rPr>
                <w:b/>
                <w:bCs/>
              </w:rPr>
            </w:pPr>
            <w:r w:rsidRPr="000A1F85">
              <w:t xml:space="preserve">Īss projekta ietvaros </w:t>
            </w:r>
            <w:r w:rsidRPr="000A1F85">
              <w:rPr>
                <w:b/>
                <w:bCs/>
              </w:rPr>
              <w:t xml:space="preserve">plānoto darbību apraksts </w:t>
            </w:r>
            <w:r w:rsidRPr="000A1F85">
              <w:rPr>
                <w:bCs/>
                <w:color w:val="000000"/>
              </w:rPr>
              <w:t>(darbības, pasākumi, arī mērķa grupas)</w:t>
            </w:r>
            <w:r w:rsidRPr="000A1F85">
              <w:rPr>
                <w:b/>
                <w:bCs/>
              </w:rPr>
              <w:t xml:space="preserve"> </w:t>
            </w:r>
          </w:p>
          <w:p w:rsidR="00EF1CA3" w:rsidRPr="00E80F6B" w:rsidRDefault="00EF1CA3" w:rsidP="00EF1CA3">
            <w:pPr>
              <w:jc w:val="both"/>
            </w:pPr>
          </w:p>
          <w:p w:rsidR="00DB4457" w:rsidRDefault="00DB4457" w:rsidP="004B24D1"/>
          <w:p w:rsidR="008C59BF" w:rsidRPr="000A1F85" w:rsidRDefault="008C59BF" w:rsidP="004B24D1"/>
        </w:tc>
        <w:tc>
          <w:tcPr>
            <w:tcW w:w="5953" w:type="dxa"/>
            <w:tcBorders>
              <w:top w:val="nil"/>
              <w:left w:val="nil"/>
              <w:bottom w:val="single" w:sz="8" w:space="0" w:color="auto"/>
              <w:right w:val="single" w:sz="8" w:space="0" w:color="auto"/>
            </w:tcBorders>
            <w:shd w:val="clear" w:color="auto" w:fill="auto"/>
            <w:hideMark/>
          </w:tcPr>
          <w:p w:rsidR="006B2909" w:rsidRPr="00907EC0" w:rsidRDefault="00907EC0" w:rsidP="00416992">
            <w:pPr>
              <w:pStyle w:val="NoSpacing"/>
              <w:jc w:val="both"/>
              <w:rPr>
                <w:rFonts w:eastAsia="Times New Roman"/>
                <w:b/>
                <w:u w:val="single"/>
              </w:rPr>
            </w:pPr>
            <w:r w:rsidRPr="00907EC0">
              <w:rPr>
                <w:rFonts w:eastAsia="Times New Roman"/>
                <w:b/>
                <w:u w:val="single"/>
              </w:rPr>
              <w:t>Projekta</w:t>
            </w:r>
            <w:r w:rsidR="006B2909" w:rsidRPr="00907EC0">
              <w:rPr>
                <w:rFonts w:eastAsia="Times New Roman"/>
                <w:b/>
                <w:u w:val="single"/>
              </w:rPr>
              <w:t xml:space="preserve"> mērķis:</w:t>
            </w:r>
          </w:p>
          <w:p w:rsidR="003A76C3" w:rsidRDefault="003A76C3" w:rsidP="003A76C3">
            <w:pPr>
              <w:pStyle w:val="mt-translation"/>
              <w:jc w:val="both"/>
            </w:pPr>
            <w:r w:rsidRPr="00B46E45">
              <w:t xml:space="preserve">Galvenais projekta mērķis ir </w:t>
            </w:r>
            <w:r w:rsidR="00DB3D82">
              <w:t>attīstīt</w:t>
            </w:r>
            <w:r w:rsidR="00DB3D82" w:rsidRPr="00DE4CA7">
              <w:t xml:space="preserve"> </w:t>
            </w:r>
            <w:r w:rsidR="00DB3D82">
              <w:t xml:space="preserve">efektīvu mazo un vidējo uzņēmumu inovācijas </w:t>
            </w:r>
            <w:r w:rsidR="00DB3D82" w:rsidRPr="00DE4CA7">
              <w:t xml:space="preserve">un </w:t>
            </w:r>
            <w:r w:rsidR="00DB3D82">
              <w:t>internac</w:t>
            </w:r>
            <w:r w:rsidR="001C1266">
              <w:t>ionalizācijas atbalsta politiku, pateicoties uzlabotai biznesa inkubatoru politikai</w:t>
            </w:r>
            <w:r w:rsidR="00DB3D82">
              <w:t>.</w:t>
            </w:r>
          </w:p>
          <w:p w:rsidR="003A76C3" w:rsidRPr="001C1266" w:rsidRDefault="003A76C3" w:rsidP="003A76C3">
            <w:pPr>
              <w:rPr>
                <w:b/>
                <w:u w:val="single"/>
              </w:rPr>
            </w:pPr>
            <w:r w:rsidRPr="001C1266">
              <w:rPr>
                <w:b/>
                <w:u w:val="single"/>
              </w:rPr>
              <w:t>Projekta mērķa grupas:</w:t>
            </w:r>
          </w:p>
          <w:p w:rsidR="003A76C3" w:rsidRPr="001C1266" w:rsidRDefault="003A76C3" w:rsidP="008C006A">
            <w:pPr>
              <w:pStyle w:val="ListParagraph"/>
              <w:numPr>
                <w:ilvl w:val="0"/>
                <w:numId w:val="2"/>
              </w:numPr>
            </w:pPr>
            <w:r w:rsidRPr="001C1266">
              <w:t>LR</w:t>
            </w:r>
            <w:r w:rsidR="00F634F3" w:rsidRPr="001C1266">
              <w:t xml:space="preserve"> Ekonomikas ministrija</w:t>
            </w:r>
            <w:r w:rsidRPr="001C1266">
              <w:t>;</w:t>
            </w:r>
          </w:p>
          <w:p w:rsidR="007E7D5D" w:rsidRPr="001C1266" w:rsidRDefault="007E7D5D" w:rsidP="008C006A">
            <w:pPr>
              <w:pStyle w:val="ListParagraph"/>
              <w:numPr>
                <w:ilvl w:val="0"/>
                <w:numId w:val="2"/>
              </w:numPr>
            </w:pPr>
            <w:r w:rsidRPr="001C1266">
              <w:t>LIAA;</w:t>
            </w:r>
          </w:p>
          <w:p w:rsidR="00F04D9A" w:rsidRPr="001C1266" w:rsidRDefault="00B320AC" w:rsidP="008C006A">
            <w:pPr>
              <w:pStyle w:val="ListParagraph"/>
              <w:numPr>
                <w:ilvl w:val="0"/>
                <w:numId w:val="2"/>
              </w:numPr>
            </w:pPr>
            <w:r w:rsidRPr="001C1266">
              <w:t xml:space="preserve">LR </w:t>
            </w:r>
            <w:r w:rsidR="00F634F3" w:rsidRPr="001C1266">
              <w:t>biznesa inkubatori</w:t>
            </w:r>
            <w:r w:rsidR="00F04D9A" w:rsidRPr="001C1266">
              <w:t>;;</w:t>
            </w:r>
          </w:p>
          <w:p w:rsidR="007E7D5D" w:rsidRPr="001C1266" w:rsidRDefault="00902A88" w:rsidP="008C006A">
            <w:pPr>
              <w:pStyle w:val="ListParagraph"/>
              <w:numPr>
                <w:ilvl w:val="0"/>
                <w:numId w:val="2"/>
              </w:numPr>
            </w:pPr>
            <w:r w:rsidRPr="001C1266">
              <w:t xml:space="preserve">LR nacionāli un reģionāli uzņēmējdarbības </w:t>
            </w:r>
            <w:r w:rsidR="007E7D5D" w:rsidRPr="001C1266">
              <w:t>centri;</w:t>
            </w:r>
          </w:p>
          <w:p w:rsidR="007E7D5D" w:rsidRPr="001C1266" w:rsidRDefault="007E7D5D" w:rsidP="008C006A">
            <w:pPr>
              <w:pStyle w:val="ListParagraph"/>
              <w:numPr>
                <w:ilvl w:val="0"/>
                <w:numId w:val="2"/>
              </w:numPr>
            </w:pPr>
            <w:r w:rsidRPr="001C1266">
              <w:t>LR MVU pārstāvji (organizācijas, asociācijas u.t.t.);</w:t>
            </w:r>
          </w:p>
          <w:p w:rsidR="007E7D5D" w:rsidRPr="001C1266" w:rsidRDefault="007E7D5D" w:rsidP="008C006A">
            <w:pPr>
              <w:pStyle w:val="ListParagraph"/>
              <w:numPr>
                <w:ilvl w:val="0"/>
                <w:numId w:val="2"/>
              </w:numPr>
            </w:pPr>
            <w:r w:rsidRPr="001C1266">
              <w:t xml:space="preserve">Citas ieinteresētas iestādes. </w:t>
            </w:r>
          </w:p>
          <w:p w:rsidR="003A76C3" w:rsidRDefault="003A76C3" w:rsidP="007E7D5D"/>
          <w:p w:rsidR="003A76C3" w:rsidRPr="009C4425" w:rsidRDefault="003A76C3" w:rsidP="003A76C3">
            <w:pPr>
              <w:pStyle w:val="NoSpacing"/>
              <w:ind w:left="17"/>
              <w:jc w:val="both"/>
              <w:rPr>
                <w:b/>
              </w:rPr>
            </w:pPr>
            <w:r w:rsidRPr="009C4425">
              <w:rPr>
                <w:b/>
              </w:rPr>
              <w:t>Projektā plānotās aktivitātes:</w:t>
            </w:r>
          </w:p>
          <w:p w:rsidR="003A76C3" w:rsidRPr="009108FF" w:rsidRDefault="003A76C3" w:rsidP="008C006A">
            <w:pPr>
              <w:pStyle w:val="NoSpacing"/>
              <w:numPr>
                <w:ilvl w:val="0"/>
                <w:numId w:val="3"/>
              </w:numPr>
              <w:jc w:val="both"/>
              <w:rPr>
                <w:i/>
              </w:rPr>
            </w:pPr>
            <w:r w:rsidRPr="009108FF">
              <w:rPr>
                <w:i/>
              </w:rPr>
              <w:t>Darba grupas visām iesaistītajām pusēm</w:t>
            </w:r>
            <w:r>
              <w:rPr>
                <w:i/>
              </w:rPr>
              <w:t xml:space="preserve"> (reizi pusgadā trīs gadu periodā)</w:t>
            </w:r>
            <w:r w:rsidRPr="009108FF">
              <w:rPr>
                <w:i/>
              </w:rPr>
              <w:t>;</w:t>
            </w:r>
          </w:p>
          <w:p w:rsidR="003A76C3" w:rsidRPr="009108FF" w:rsidRDefault="003A76C3" w:rsidP="008C006A">
            <w:pPr>
              <w:pStyle w:val="NoSpacing"/>
              <w:numPr>
                <w:ilvl w:val="0"/>
                <w:numId w:val="3"/>
              </w:numPr>
              <w:jc w:val="both"/>
              <w:rPr>
                <w:i/>
              </w:rPr>
            </w:pPr>
            <w:r w:rsidRPr="009108FF">
              <w:rPr>
                <w:i/>
              </w:rPr>
              <w:t>Pieredzes apmaiņas pasākumi, tajā skaitā starptautiskas darba grupas un semināri;</w:t>
            </w:r>
          </w:p>
          <w:p w:rsidR="003A76C3" w:rsidRPr="009108FF" w:rsidRDefault="003A76C3" w:rsidP="008C006A">
            <w:pPr>
              <w:pStyle w:val="NoSpacing"/>
              <w:numPr>
                <w:ilvl w:val="0"/>
                <w:numId w:val="3"/>
              </w:numPr>
              <w:jc w:val="both"/>
              <w:rPr>
                <w:i/>
              </w:rPr>
            </w:pPr>
            <w:r w:rsidRPr="009108FF">
              <w:rPr>
                <w:i/>
              </w:rPr>
              <w:t>Labās prakses noteikšana un zināšanu attīstība, veicot tematiskās apmācības, izpētes un analīzes;</w:t>
            </w:r>
          </w:p>
          <w:p w:rsidR="003A76C3" w:rsidRPr="009108FF" w:rsidRDefault="003A76C3" w:rsidP="008C006A">
            <w:pPr>
              <w:pStyle w:val="NoSpacing"/>
              <w:numPr>
                <w:ilvl w:val="0"/>
                <w:numId w:val="3"/>
              </w:numPr>
              <w:jc w:val="both"/>
              <w:rPr>
                <w:i/>
              </w:rPr>
            </w:pPr>
            <w:r w:rsidRPr="009108FF">
              <w:rPr>
                <w:i/>
              </w:rPr>
              <w:t>Apmācības reģionālās politikas veidotājiem</w:t>
            </w:r>
            <w:r w:rsidR="007E7D5D">
              <w:rPr>
                <w:i/>
              </w:rPr>
              <w:t xml:space="preserve"> un valsts iestāžu ekspertiem uz internacionalizāciju un inovāciju virzītu </w:t>
            </w:r>
            <w:r w:rsidR="001C1266">
              <w:rPr>
                <w:i/>
              </w:rPr>
              <w:t>politiku biznesa inkubatoru atbalstam</w:t>
            </w:r>
            <w:r w:rsidRPr="009108FF">
              <w:rPr>
                <w:i/>
              </w:rPr>
              <w:t>;</w:t>
            </w:r>
          </w:p>
          <w:p w:rsidR="003A76C3" w:rsidRPr="001C1266" w:rsidRDefault="003A76C3" w:rsidP="008C006A">
            <w:pPr>
              <w:pStyle w:val="NoSpacing"/>
              <w:numPr>
                <w:ilvl w:val="0"/>
                <w:numId w:val="3"/>
              </w:numPr>
              <w:jc w:val="both"/>
              <w:rPr>
                <w:i/>
              </w:rPr>
            </w:pPr>
            <w:r w:rsidRPr="009108FF">
              <w:rPr>
                <w:i/>
              </w:rPr>
              <w:lastRenderedPageBreak/>
              <w:t>Uzlabot reģionālos</w:t>
            </w:r>
            <w:r w:rsidR="001C1266">
              <w:rPr>
                <w:i/>
              </w:rPr>
              <w:t>/nacionālos</w:t>
            </w:r>
            <w:r w:rsidRPr="009108FF">
              <w:rPr>
                <w:i/>
              </w:rPr>
              <w:t xml:space="preserve"> rīcības plānus </w:t>
            </w:r>
            <w:r w:rsidR="001C1266">
              <w:rPr>
                <w:i/>
              </w:rPr>
              <w:t xml:space="preserve">veiksmīgai </w:t>
            </w:r>
            <w:r w:rsidRPr="009108FF">
              <w:rPr>
                <w:i/>
              </w:rPr>
              <w:t>p</w:t>
            </w:r>
            <w:r w:rsidR="00E63A6F">
              <w:rPr>
                <w:i/>
              </w:rPr>
              <w:t>olitikas instrumentu ieviešanai</w:t>
            </w:r>
            <w:r w:rsidRPr="001C1266">
              <w:rPr>
                <w:i/>
              </w:rPr>
              <w:t>;</w:t>
            </w:r>
          </w:p>
          <w:p w:rsidR="003A76C3" w:rsidRDefault="003A76C3" w:rsidP="008C006A">
            <w:pPr>
              <w:pStyle w:val="NoSpacing"/>
              <w:numPr>
                <w:ilvl w:val="0"/>
                <w:numId w:val="3"/>
              </w:numPr>
              <w:jc w:val="both"/>
              <w:rPr>
                <w:i/>
              </w:rPr>
            </w:pPr>
            <w:r w:rsidRPr="003A76C3">
              <w:rPr>
                <w:i/>
              </w:rPr>
              <w:t>Publicitātes aktivitātes</w:t>
            </w:r>
            <w:r w:rsidR="001C1266">
              <w:rPr>
                <w:i/>
              </w:rPr>
              <w:t xml:space="preserve"> (informatīvas dienas, preses relīzes u.t.t.)</w:t>
            </w:r>
            <w:r w:rsidRPr="003A76C3">
              <w:rPr>
                <w:i/>
              </w:rPr>
              <w:t>.</w:t>
            </w:r>
          </w:p>
          <w:p w:rsidR="003A76C3" w:rsidRDefault="003A76C3" w:rsidP="003A76C3">
            <w:pPr>
              <w:pStyle w:val="NoSpacing"/>
              <w:jc w:val="both"/>
              <w:rPr>
                <w:i/>
              </w:rPr>
            </w:pPr>
          </w:p>
          <w:p w:rsidR="003A76C3" w:rsidRDefault="003A76C3" w:rsidP="003A76C3">
            <w:pPr>
              <w:pStyle w:val="NoSpacing"/>
              <w:ind w:left="17"/>
              <w:jc w:val="both"/>
              <w:rPr>
                <w:rFonts w:eastAsia="Times New Roman"/>
                <w:b/>
                <w:u w:val="single"/>
              </w:rPr>
            </w:pPr>
            <w:r w:rsidRPr="008D2EB5">
              <w:rPr>
                <w:rFonts w:eastAsia="Times New Roman"/>
                <w:b/>
                <w:u w:val="single"/>
              </w:rPr>
              <w:t>Projekts atbilst sekojošiem plānošanas dokumentiem:</w:t>
            </w:r>
          </w:p>
          <w:p w:rsidR="00786B4C" w:rsidRPr="008D2EB5" w:rsidRDefault="00786B4C" w:rsidP="003A76C3">
            <w:pPr>
              <w:pStyle w:val="NoSpacing"/>
              <w:ind w:left="17"/>
              <w:jc w:val="both"/>
              <w:rPr>
                <w:rFonts w:eastAsia="Times New Roman"/>
                <w:b/>
                <w:u w:val="single"/>
              </w:rPr>
            </w:pPr>
          </w:p>
          <w:p w:rsidR="00A4275B" w:rsidRPr="00A4275B" w:rsidRDefault="00A4275B" w:rsidP="00A4275B">
            <w:pPr>
              <w:jc w:val="both"/>
              <w:rPr>
                <w:b/>
              </w:rPr>
            </w:pPr>
            <w:r w:rsidRPr="00A4275B">
              <w:rPr>
                <w:b/>
              </w:rPr>
              <w:t>Darbības programmas</w:t>
            </w:r>
            <w:r w:rsidRPr="00A4275B">
              <w:t xml:space="preserve"> </w:t>
            </w:r>
            <w:r w:rsidRPr="00A4275B">
              <w:rPr>
                <w:b/>
              </w:rPr>
              <w:t>“Izaugsme un nodarbinātība”:</w:t>
            </w:r>
          </w:p>
          <w:p w:rsidR="00A4275B" w:rsidRPr="00A4275B" w:rsidRDefault="00A4275B" w:rsidP="008C006A">
            <w:pPr>
              <w:pStyle w:val="ListParagraph"/>
              <w:numPr>
                <w:ilvl w:val="0"/>
                <w:numId w:val="6"/>
              </w:numPr>
              <w:jc w:val="both"/>
            </w:pPr>
            <w:r w:rsidRPr="00A4275B">
              <w:t xml:space="preserve">Prioritārajam virzienam 3. </w:t>
            </w:r>
            <w:r w:rsidRPr="00A4275B">
              <w:rPr>
                <w:i/>
              </w:rPr>
              <w:t>“</w:t>
            </w:r>
            <w:r w:rsidRPr="00A4275B">
              <w:t xml:space="preserve">Mazo un vidējo komersantu konkurēt-spēja”, 3.2.ieguldījumu prioritāte: Atbalstīt MVK spēju panākt izaugsmi reģionālos, valsts un starptautiskos tirgos un iesaistīties inovāciju procesos, 3.2.1. SAM: Palielināt augstas pievienotās vērtības produktu un pakalpojumu eksporta proporciju. </w:t>
            </w:r>
          </w:p>
          <w:p w:rsidR="00A4275B" w:rsidRPr="00A4275B" w:rsidRDefault="00A4275B" w:rsidP="008C006A">
            <w:pPr>
              <w:pStyle w:val="ListParagraph"/>
              <w:numPr>
                <w:ilvl w:val="0"/>
                <w:numId w:val="6"/>
              </w:numPr>
              <w:jc w:val="both"/>
            </w:pPr>
            <w:r w:rsidRPr="00A4275B">
              <w:t xml:space="preserve">Prioritārajam virzienam 3. </w:t>
            </w:r>
            <w:r w:rsidRPr="00A4275B">
              <w:rPr>
                <w:i/>
              </w:rPr>
              <w:t>“</w:t>
            </w:r>
            <w:r w:rsidRPr="00A4275B">
              <w:t xml:space="preserve">Mazo un vidējo komersantu konkurēt-spēja”, 3.1.ieguldījumu prioritāte: Veicināt uzņēmējdarbību, jo īpaši atvieglojot jaunu ideju izmantošanu ekonomikā un atbalstot jaunu uzņēmumu izveidi, tostarp ar uzņēmumu inkubatoru palīdzību, 3.1.1. SAM: sekmēt MVK izveidi un attīstību, īpaši apstrādes rūpniecībā un RIS3 prioritārajās nozarēs </w:t>
            </w:r>
          </w:p>
          <w:p w:rsidR="00530AD6" w:rsidRDefault="00530AD6" w:rsidP="00B4516D">
            <w:pPr>
              <w:pStyle w:val="Default"/>
              <w:rPr>
                <w:rFonts w:ascii="Times New Roman" w:hAnsi="Times New Roman" w:cs="Times New Roman"/>
                <w:b/>
              </w:rPr>
            </w:pPr>
          </w:p>
          <w:p w:rsidR="00B4516D" w:rsidRPr="00B4516D" w:rsidRDefault="003A76C3" w:rsidP="00B4516D">
            <w:pPr>
              <w:pStyle w:val="Default"/>
              <w:rPr>
                <w:rFonts w:ascii="Times New Roman" w:hAnsi="Times New Roman" w:cs="Times New Roman"/>
              </w:rPr>
            </w:pPr>
            <w:r w:rsidRPr="00B4516D">
              <w:rPr>
                <w:rFonts w:ascii="Times New Roman" w:hAnsi="Times New Roman" w:cs="Times New Roman"/>
                <w:b/>
              </w:rPr>
              <w:t xml:space="preserve">Darbības programmas </w:t>
            </w:r>
            <w:r w:rsidRPr="00A4275B">
              <w:rPr>
                <w:rFonts w:ascii="Times New Roman" w:hAnsi="Times New Roman" w:cs="Times New Roman"/>
              </w:rPr>
              <w:t>“</w:t>
            </w:r>
            <w:r w:rsidR="00786B4C" w:rsidRPr="00A4275B">
              <w:rPr>
                <w:rStyle w:val="Strong"/>
                <w:rFonts w:ascii="Times New Roman" w:hAnsi="Times New Roman" w:cs="Times New Roman"/>
              </w:rPr>
              <w:t>Uzņēmējdarbība un inovācijas</w:t>
            </w:r>
            <w:r w:rsidRPr="00A4275B">
              <w:rPr>
                <w:rFonts w:ascii="Times New Roman" w:hAnsi="Times New Roman" w:cs="Times New Roman"/>
              </w:rPr>
              <w:t>”</w:t>
            </w:r>
            <w:r w:rsidRPr="00B4516D">
              <w:rPr>
                <w:rFonts w:ascii="Times New Roman" w:hAnsi="Times New Roman" w:cs="Times New Roman"/>
                <w:b/>
              </w:rPr>
              <w:t xml:space="preserve"> </w:t>
            </w:r>
            <w:r w:rsidR="00786B4C" w:rsidRPr="00B4516D">
              <w:rPr>
                <w:rFonts w:ascii="Times New Roman" w:hAnsi="Times New Roman" w:cs="Times New Roman"/>
              </w:rPr>
              <w:t>pasākumam 2.3</w:t>
            </w:r>
            <w:r w:rsidRPr="00B4516D">
              <w:rPr>
                <w:rFonts w:ascii="Times New Roman" w:hAnsi="Times New Roman" w:cs="Times New Roman"/>
              </w:rPr>
              <w:t>.</w:t>
            </w:r>
            <w:r w:rsidR="00786B4C" w:rsidRPr="00B4516D">
              <w:rPr>
                <w:rFonts w:ascii="Times New Roman" w:hAnsi="Times New Roman" w:cs="Times New Roman"/>
              </w:rPr>
              <w:t>2</w:t>
            </w:r>
            <w:r w:rsidRPr="00B4516D">
              <w:rPr>
                <w:rFonts w:ascii="Times New Roman" w:hAnsi="Times New Roman" w:cs="Times New Roman"/>
              </w:rPr>
              <w:t xml:space="preserve"> </w:t>
            </w:r>
            <w:r w:rsidRPr="00B4516D">
              <w:rPr>
                <w:rFonts w:ascii="Times New Roman" w:eastAsia="Times New Roman" w:hAnsi="Times New Roman" w:cs="Times New Roman"/>
                <w:bCs/>
              </w:rPr>
              <w:t>“</w:t>
            </w:r>
            <w:r w:rsidR="00786B4C" w:rsidRPr="00B4516D">
              <w:rPr>
                <w:rFonts w:ascii="Times New Roman" w:eastAsia="Times New Roman" w:hAnsi="Times New Roman" w:cs="Times New Roman"/>
              </w:rPr>
              <w:t>U</w:t>
            </w:r>
            <w:r w:rsidR="00786B4C" w:rsidRPr="00B4516D">
              <w:rPr>
                <w:rFonts w:ascii="Times New Roman" w:hAnsi="Times New Roman" w:cs="Times New Roman"/>
              </w:rPr>
              <w:t>ZŅĒMĒJDARBĪBAS INFRASTRUKTŪRA UN APRĪKOJUMA UZLABOJUMI</w:t>
            </w:r>
            <w:r w:rsidR="00B4516D" w:rsidRPr="00B4516D">
              <w:rPr>
                <w:rFonts w:ascii="Times New Roman" w:hAnsi="Times New Roman" w:cs="Times New Roman"/>
                <w:bCs/>
              </w:rPr>
              <w:t xml:space="preserve">”, 2.3.2.1. “Biznesa inkubatori”. </w:t>
            </w:r>
            <w:r w:rsidR="00B4516D" w:rsidRPr="00B4516D">
              <w:rPr>
                <w:rFonts w:ascii="Times New Roman" w:hAnsi="Times New Roman" w:cs="Times New Roman"/>
              </w:rPr>
              <w:t xml:space="preserve"> </w:t>
            </w:r>
          </w:p>
          <w:p w:rsidR="00B4516D" w:rsidRPr="00B4516D" w:rsidRDefault="00B4516D" w:rsidP="00B4516D">
            <w:pPr>
              <w:autoSpaceDE w:val="0"/>
              <w:autoSpaceDN w:val="0"/>
              <w:adjustRightInd w:val="0"/>
              <w:rPr>
                <w:rFonts w:eastAsiaTheme="minorHAnsi"/>
                <w:color w:val="000000"/>
                <w:lang w:eastAsia="en-US"/>
              </w:rPr>
            </w:pPr>
            <w:r w:rsidRPr="00B4516D">
              <w:rPr>
                <w:rFonts w:eastAsiaTheme="minorHAnsi"/>
                <w:color w:val="000000"/>
                <w:lang w:eastAsia="en-US"/>
              </w:rPr>
              <w:t xml:space="preserve">Aktivitātes mērķis: Veicināt jaunu, dzīvotspējīgu un konkurētspējīgu komersantu veidošanos un attīstību Latvijas reģionos, nodrošinot tos ar uzņēmējdarbībai nepieciešamo vidi, tai skaitā infrastruktūru un konsultatīvajiem pakalpojumiem. </w:t>
            </w:r>
          </w:p>
          <w:p w:rsidR="00DB6CA2" w:rsidRDefault="00DB6CA2" w:rsidP="00DB6CA2">
            <w:pPr>
              <w:jc w:val="both"/>
              <w:rPr>
                <w:rFonts w:ascii="Arial" w:hAnsi="Arial" w:cs="Arial"/>
                <w:sz w:val="27"/>
                <w:szCs w:val="27"/>
              </w:rPr>
            </w:pPr>
          </w:p>
          <w:p w:rsidR="00CD4357" w:rsidRDefault="003A76C3" w:rsidP="0029212A">
            <w:pPr>
              <w:autoSpaceDE w:val="0"/>
              <w:autoSpaceDN w:val="0"/>
              <w:adjustRightInd w:val="0"/>
            </w:pPr>
            <w:r w:rsidRPr="00A4275B">
              <w:rPr>
                <w:b/>
              </w:rPr>
              <w:t>Zemgales plānošanas reģiona Attīstības programmas 2015.-2020. gadam</w:t>
            </w:r>
            <w:r w:rsidRPr="00CD4357">
              <w:t xml:space="preserve"> </w:t>
            </w:r>
            <w:r w:rsidR="0029212A">
              <w:t>1</w:t>
            </w:r>
            <w:r w:rsidRPr="00CD4357">
              <w:t>. prioritātes “</w:t>
            </w:r>
            <w:r w:rsidR="0029212A" w:rsidRPr="0029212A">
              <w:t>Uzņēmējdarbībai pi</w:t>
            </w:r>
            <w:r w:rsidR="0029212A">
              <w:t xml:space="preserve">evilcīga vide – bāze inovācijām </w:t>
            </w:r>
            <w:r w:rsidR="0029212A" w:rsidRPr="0029212A">
              <w:t>ilgtermiņā</w:t>
            </w:r>
            <w:r w:rsidRPr="00CD4357">
              <w:t>”</w:t>
            </w:r>
            <w:r w:rsidR="0029212A">
              <w:t>, 1.1.1</w:t>
            </w:r>
            <w:r w:rsidRPr="00CD4357">
              <w:t>. rīcības virzienam “</w:t>
            </w:r>
            <w:r w:rsidR="0029212A">
              <w:rPr>
                <w:sz w:val="22"/>
                <w:szCs w:val="22"/>
              </w:rPr>
              <w:t>Stiprināt uzņēmējdarbības atbalsta institūciju lomu uzņēmējdarbības attīstībā</w:t>
            </w:r>
            <w:r w:rsidR="00CD4357" w:rsidRPr="00CD4357">
              <w:t xml:space="preserve">” </w:t>
            </w:r>
            <w:r w:rsidR="0029212A">
              <w:t xml:space="preserve">un 1.2.2 </w:t>
            </w:r>
            <w:r w:rsidR="0029212A" w:rsidRPr="00CD4357">
              <w:t>rīcības virzienam</w:t>
            </w:r>
            <w:r w:rsidR="0029212A">
              <w:t xml:space="preserve"> “</w:t>
            </w:r>
            <w:r w:rsidR="0029212A">
              <w:rPr>
                <w:sz w:val="22"/>
                <w:szCs w:val="22"/>
              </w:rPr>
              <w:t>Veicināt ārējo tirgu apguvi un partneru piesaisti reģiona uzņēmējiem</w:t>
            </w:r>
            <w:r w:rsidR="0029212A">
              <w:t>”. (</w:t>
            </w:r>
            <w:r w:rsidR="0029212A" w:rsidRPr="0029212A">
              <w:rPr>
                <w:u w:val="single"/>
              </w:rPr>
              <w:t>tiek plānots uzlabot šo politikas instrumentu</w:t>
            </w:r>
            <w:r w:rsidR="0029212A">
              <w:t>)</w:t>
            </w:r>
          </w:p>
          <w:p w:rsidR="006139FE" w:rsidRPr="000A1F85" w:rsidRDefault="006139FE" w:rsidP="003A76C3">
            <w:pPr>
              <w:spacing w:after="200" w:line="276" w:lineRule="auto"/>
              <w:jc w:val="both"/>
            </w:pPr>
          </w:p>
        </w:tc>
      </w:tr>
      <w:tr w:rsidR="003B0017" w:rsidRPr="000A1F85" w:rsidTr="007B02A0">
        <w:trPr>
          <w:trHeight w:val="977"/>
        </w:trPr>
        <w:tc>
          <w:tcPr>
            <w:tcW w:w="516" w:type="dxa"/>
            <w:tcBorders>
              <w:top w:val="nil"/>
              <w:left w:val="single" w:sz="8" w:space="0" w:color="auto"/>
              <w:bottom w:val="single" w:sz="8" w:space="0" w:color="auto"/>
              <w:right w:val="single" w:sz="4" w:space="0" w:color="auto"/>
            </w:tcBorders>
            <w:shd w:val="clear" w:color="auto" w:fill="auto"/>
            <w:hideMark/>
          </w:tcPr>
          <w:p w:rsidR="00DB4457" w:rsidRPr="006E23F7" w:rsidRDefault="00DB4457" w:rsidP="000A1F85">
            <w:r w:rsidRPr="006E23F7">
              <w:lastRenderedPageBreak/>
              <w:t xml:space="preserve">6. </w:t>
            </w:r>
          </w:p>
        </w:tc>
        <w:tc>
          <w:tcPr>
            <w:tcW w:w="3171" w:type="dxa"/>
            <w:tcBorders>
              <w:top w:val="nil"/>
              <w:left w:val="nil"/>
              <w:bottom w:val="single" w:sz="8" w:space="0" w:color="auto"/>
              <w:right w:val="single" w:sz="4" w:space="0" w:color="auto"/>
            </w:tcBorders>
            <w:shd w:val="clear" w:color="auto" w:fill="auto"/>
          </w:tcPr>
          <w:p w:rsidR="00DB4457" w:rsidRPr="000A1F85" w:rsidRDefault="00DB4457" w:rsidP="000A1F85">
            <w:pPr>
              <w:rPr>
                <w:bCs/>
                <w:color w:val="000000"/>
              </w:rPr>
            </w:pPr>
            <w:r w:rsidRPr="000A1F85">
              <w:t xml:space="preserve">Īss projekta ietvaros </w:t>
            </w:r>
            <w:r w:rsidRPr="000A1F85">
              <w:rPr>
                <w:b/>
                <w:bCs/>
              </w:rPr>
              <w:t xml:space="preserve">sasniedzamo rezultātu apraksts </w:t>
            </w:r>
            <w:r w:rsidRPr="000A1F85">
              <w:rPr>
                <w:bCs/>
                <w:color w:val="000000"/>
              </w:rPr>
              <w:t>(iekārtas, būves, infrastruktūra, rokasgrāmatas, filmas, pētniecības darbi u.tml.)</w:t>
            </w:r>
          </w:p>
          <w:p w:rsidR="00DB4457" w:rsidRPr="000A1F85" w:rsidRDefault="00DB4457" w:rsidP="000A1F85"/>
        </w:tc>
        <w:tc>
          <w:tcPr>
            <w:tcW w:w="5953" w:type="dxa"/>
            <w:tcBorders>
              <w:top w:val="nil"/>
              <w:left w:val="nil"/>
              <w:bottom w:val="single" w:sz="8" w:space="0" w:color="auto"/>
              <w:right w:val="single" w:sz="8" w:space="0" w:color="auto"/>
            </w:tcBorders>
            <w:shd w:val="clear" w:color="auto" w:fill="auto"/>
            <w:hideMark/>
          </w:tcPr>
          <w:p w:rsidR="00893003" w:rsidRPr="000A1F85" w:rsidRDefault="00DB4457" w:rsidP="000A1F85">
            <w:pPr>
              <w:pStyle w:val="NoSpacing"/>
              <w:jc w:val="both"/>
              <w:rPr>
                <w:b/>
                <w:caps/>
              </w:rPr>
            </w:pPr>
            <w:r w:rsidRPr="000A1F85">
              <w:t> </w:t>
            </w:r>
            <w:r w:rsidR="00893003" w:rsidRPr="000A1F85">
              <w:rPr>
                <w:b/>
                <w:caps/>
              </w:rPr>
              <w:t>Projekta rezultāti:</w:t>
            </w:r>
          </w:p>
          <w:p w:rsidR="00CD4357" w:rsidRPr="009108FF" w:rsidRDefault="00CD4357" w:rsidP="00CD4357">
            <w:pPr>
              <w:pStyle w:val="NoSpacing"/>
              <w:jc w:val="both"/>
              <w:rPr>
                <w:b/>
                <w:caps/>
                <w:color w:val="FF0000"/>
              </w:rPr>
            </w:pPr>
            <w:r w:rsidRPr="009C4425">
              <w:rPr>
                <w:b/>
                <w:caps/>
              </w:rPr>
              <w:t>Projekta rezultāti:</w:t>
            </w:r>
          </w:p>
          <w:p w:rsidR="00CD4357" w:rsidRPr="00CD4357" w:rsidRDefault="00CD4357" w:rsidP="008C006A">
            <w:pPr>
              <w:numPr>
                <w:ilvl w:val="0"/>
                <w:numId w:val="1"/>
              </w:numPr>
              <w:jc w:val="both"/>
              <w:rPr>
                <w:i/>
              </w:rPr>
            </w:pPr>
            <w:r w:rsidRPr="00CD4357">
              <w:rPr>
                <w:i/>
              </w:rPr>
              <w:t>Palielināt valsts iestāžu</w:t>
            </w:r>
            <w:r w:rsidR="0029212A">
              <w:rPr>
                <w:i/>
              </w:rPr>
              <w:t xml:space="preserve"> ekspertu</w:t>
            </w:r>
            <w:r w:rsidRPr="00CD4357">
              <w:rPr>
                <w:i/>
              </w:rPr>
              <w:t xml:space="preserve"> kapacitāti</w:t>
            </w:r>
            <w:r w:rsidR="0029212A">
              <w:rPr>
                <w:i/>
              </w:rPr>
              <w:t xml:space="preserve"> un zināšanas</w:t>
            </w:r>
            <w:r w:rsidRPr="00CD4357">
              <w:rPr>
                <w:i/>
              </w:rPr>
              <w:t xml:space="preserve"> efektīvi </w:t>
            </w:r>
            <w:r w:rsidR="0029212A">
              <w:rPr>
                <w:i/>
              </w:rPr>
              <w:t>piemērot jaunas un efektīvas stratēģijas un nemateriālas shēmas veiksmīgai bizn</w:t>
            </w:r>
            <w:r w:rsidR="00F70F8B">
              <w:rPr>
                <w:i/>
              </w:rPr>
              <w:t xml:space="preserve">esa inkubatoru politikai un </w:t>
            </w:r>
            <w:r w:rsidR="00754A10">
              <w:rPr>
                <w:i/>
              </w:rPr>
              <w:t>MVU internacionalizācijai (t.sk. eksporta palielināšanai) un inovācijas pieņemšanai);</w:t>
            </w:r>
          </w:p>
          <w:p w:rsidR="00754A10" w:rsidRDefault="00754A10" w:rsidP="008C006A">
            <w:pPr>
              <w:numPr>
                <w:ilvl w:val="0"/>
                <w:numId w:val="1"/>
              </w:numPr>
              <w:jc w:val="both"/>
              <w:rPr>
                <w:i/>
              </w:rPr>
            </w:pPr>
            <w:r>
              <w:rPr>
                <w:i/>
              </w:rPr>
              <w:t xml:space="preserve">Piegādāt metodes/rīkus partnervalsts </w:t>
            </w:r>
            <w:r w:rsidR="00CD4357" w:rsidRPr="00754A10">
              <w:rPr>
                <w:i/>
              </w:rPr>
              <w:t xml:space="preserve">reģionu </w:t>
            </w:r>
            <w:r w:rsidRPr="00754A10">
              <w:rPr>
                <w:i/>
              </w:rPr>
              <w:t>biznesa inkubatoru</w:t>
            </w:r>
            <w:r>
              <w:rPr>
                <w:i/>
              </w:rPr>
              <w:t xml:space="preserve"> </w:t>
            </w:r>
            <w:r w:rsidRPr="00754A10">
              <w:rPr>
                <w:i/>
              </w:rPr>
              <w:t>politikas</w:t>
            </w:r>
            <w:r>
              <w:rPr>
                <w:i/>
              </w:rPr>
              <w:t xml:space="preserve"> apzināšanai un uzlabošanai;</w:t>
            </w:r>
          </w:p>
          <w:p w:rsidR="00CD4357" w:rsidRPr="00754A10" w:rsidRDefault="00CD4357" w:rsidP="008C006A">
            <w:pPr>
              <w:numPr>
                <w:ilvl w:val="0"/>
                <w:numId w:val="1"/>
              </w:numPr>
              <w:jc w:val="both"/>
              <w:rPr>
                <w:i/>
              </w:rPr>
            </w:pPr>
            <w:r w:rsidRPr="00754A10">
              <w:rPr>
                <w:i/>
              </w:rPr>
              <w:t>Veicināt sadarbību starp valsts iestādēm un vietējām ieinteresētajām personām, lai risinātu problēmas, kas saistītas ar</w:t>
            </w:r>
            <w:r w:rsidR="00754A10">
              <w:rPr>
                <w:i/>
              </w:rPr>
              <w:t xml:space="preserve"> inkubatoru darbību MVU eksporta </w:t>
            </w:r>
            <w:r w:rsidR="00754A10">
              <w:rPr>
                <w:i/>
              </w:rPr>
              <w:lastRenderedPageBreak/>
              <w:t>palielināšanai, pieejai ārējiem tirgiem un inovāciju adoptēšanai</w:t>
            </w:r>
            <w:r w:rsidRPr="00754A10">
              <w:rPr>
                <w:i/>
              </w:rPr>
              <w:t>.</w:t>
            </w:r>
          </w:p>
          <w:p w:rsidR="00CD4357" w:rsidRPr="00CD4357" w:rsidRDefault="00CD4357" w:rsidP="008C006A">
            <w:pPr>
              <w:numPr>
                <w:ilvl w:val="0"/>
                <w:numId w:val="1"/>
              </w:numPr>
              <w:jc w:val="both"/>
              <w:rPr>
                <w:i/>
              </w:rPr>
            </w:pPr>
            <w:r w:rsidRPr="00CD4357">
              <w:rPr>
                <w:i/>
              </w:rPr>
              <w:t>Paaugstināt sabiedrības informētību un stiprināt vietējo kopienu apņemšanos piedalīties uzraudzības, vadības un kontroles pasākumos,</w:t>
            </w:r>
            <w:r w:rsidR="00754A10">
              <w:rPr>
                <w:i/>
              </w:rPr>
              <w:t xml:space="preserve"> lai veicinātu biznesa inkubatoru atbalstu MVU internacionalizācijai</w:t>
            </w:r>
            <w:r w:rsidRPr="00CD4357">
              <w:rPr>
                <w:i/>
              </w:rPr>
              <w:t xml:space="preserve">. </w:t>
            </w:r>
          </w:p>
          <w:p w:rsidR="00CD4357" w:rsidRPr="008D2EB5" w:rsidRDefault="00CD4357" w:rsidP="008C006A">
            <w:pPr>
              <w:numPr>
                <w:ilvl w:val="0"/>
                <w:numId w:val="1"/>
              </w:numPr>
              <w:jc w:val="both"/>
              <w:rPr>
                <w:i/>
              </w:rPr>
            </w:pPr>
            <w:r w:rsidRPr="00E7249F">
              <w:rPr>
                <w:i/>
              </w:rPr>
              <w:t>Veiktas publicitātes aktivitātes;</w:t>
            </w:r>
          </w:p>
          <w:p w:rsidR="00CD4357" w:rsidRPr="00E7249F" w:rsidRDefault="00CD4357" w:rsidP="008C006A">
            <w:pPr>
              <w:pStyle w:val="NoSpacing"/>
              <w:numPr>
                <w:ilvl w:val="0"/>
                <w:numId w:val="1"/>
              </w:numPr>
              <w:jc w:val="both"/>
              <w:rPr>
                <w:i/>
              </w:rPr>
            </w:pPr>
            <w:r w:rsidRPr="00E7249F">
              <w:rPr>
                <w:i/>
              </w:rPr>
              <w:t>Citi pasākumi.</w:t>
            </w:r>
          </w:p>
          <w:p w:rsidR="000B5CB8" w:rsidRPr="008616DE" w:rsidRDefault="000B5CB8" w:rsidP="000B5CB8">
            <w:pPr>
              <w:ind w:left="720"/>
            </w:pPr>
          </w:p>
        </w:tc>
      </w:tr>
      <w:tr w:rsidR="00B82312" w:rsidRPr="000A1F85" w:rsidTr="007B02A0">
        <w:trPr>
          <w:trHeight w:val="977"/>
        </w:trPr>
        <w:tc>
          <w:tcPr>
            <w:tcW w:w="516" w:type="dxa"/>
            <w:tcBorders>
              <w:top w:val="nil"/>
              <w:left w:val="single" w:sz="8" w:space="0" w:color="auto"/>
              <w:bottom w:val="single" w:sz="8" w:space="0" w:color="auto"/>
              <w:right w:val="single" w:sz="4" w:space="0" w:color="auto"/>
            </w:tcBorders>
            <w:shd w:val="clear" w:color="auto" w:fill="auto"/>
            <w:hideMark/>
          </w:tcPr>
          <w:p w:rsidR="00B82312" w:rsidRPr="000A1F85" w:rsidRDefault="00B82312" w:rsidP="00B82312">
            <w:r w:rsidRPr="000A1F85">
              <w:lastRenderedPageBreak/>
              <w:t>7.</w:t>
            </w:r>
          </w:p>
        </w:tc>
        <w:tc>
          <w:tcPr>
            <w:tcW w:w="3171" w:type="dxa"/>
            <w:tcBorders>
              <w:top w:val="nil"/>
              <w:left w:val="nil"/>
              <w:bottom w:val="single" w:sz="8" w:space="0" w:color="auto"/>
              <w:right w:val="single" w:sz="4" w:space="0" w:color="auto"/>
            </w:tcBorders>
            <w:shd w:val="clear" w:color="auto" w:fill="auto"/>
          </w:tcPr>
          <w:p w:rsidR="00B82312" w:rsidRPr="00A314B8" w:rsidRDefault="00B82312" w:rsidP="00B82312">
            <w:r w:rsidRPr="00A314B8">
              <w:rPr>
                <w:b/>
              </w:rPr>
              <w:t>Projekta idejas iesniedzēja</w:t>
            </w:r>
            <w:r w:rsidRPr="00A314B8">
              <w:t xml:space="preserve"> </w:t>
            </w:r>
            <w:r w:rsidRPr="00A314B8">
              <w:rPr>
                <w:b/>
              </w:rPr>
              <w:t>ieguvums</w:t>
            </w:r>
            <w:r w:rsidRPr="00A314B8">
              <w:t xml:space="preserve"> </w:t>
            </w:r>
            <w:r w:rsidRPr="00A314B8">
              <w:rPr>
                <w:b/>
              </w:rPr>
              <w:t>īstenojot projektu</w:t>
            </w:r>
            <w:r w:rsidRPr="00A314B8">
              <w:t xml:space="preserve"> (pamatojumu plānotajām darbībām, iegūstamās zināšanas, tehniskais nodrošinājums u.tml.)</w:t>
            </w:r>
          </w:p>
          <w:p w:rsidR="00B82312" w:rsidRPr="00A314B8" w:rsidRDefault="00B82312" w:rsidP="00B82312"/>
        </w:tc>
        <w:tc>
          <w:tcPr>
            <w:tcW w:w="5953" w:type="dxa"/>
            <w:tcBorders>
              <w:top w:val="nil"/>
              <w:left w:val="nil"/>
              <w:bottom w:val="single" w:sz="8" w:space="0" w:color="auto"/>
              <w:right w:val="single" w:sz="8" w:space="0" w:color="auto"/>
            </w:tcBorders>
            <w:shd w:val="clear" w:color="auto" w:fill="auto"/>
          </w:tcPr>
          <w:p w:rsidR="00B82312" w:rsidRPr="00754A10" w:rsidRDefault="00B82312" w:rsidP="00754A10">
            <w:pPr>
              <w:jc w:val="both"/>
            </w:pPr>
            <w:r w:rsidRPr="00363E9A">
              <w:t>Īstenojot proje</w:t>
            </w:r>
            <w:r w:rsidR="00754A10">
              <w:t>ktu, Zemgales plānošanas reģions radīs priekšlikumus un rekomendācijas veiksmīgākai MVU atbalsta politikai, kas ir virzīta uz MVU eksporta apjoma palielināšanu, internacionalizāciju un inovācijas adoptēšanu.  Ar uzlaboto politiku tiek plānots sasniegt straujāku Zemgales reģiona, kā arī citu Latvijas reģionu MVU</w:t>
            </w:r>
            <w:r w:rsidR="00B712E0">
              <w:t xml:space="preserve"> attīstību un izaugsmi.</w:t>
            </w:r>
          </w:p>
        </w:tc>
      </w:tr>
      <w:tr w:rsidR="00B82312" w:rsidRPr="000A1F85" w:rsidTr="007B02A0">
        <w:trPr>
          <w:trHeight w:val="716"/>
        </w:trPr>
        <w:tc>
          <w:tcPr>
            <w:tcW w:w="516" w:type="dxa"/>
            <w:tcBorders>
              <w:top w:val="nil"/>
              <w:left w:val="single" w:sz="8" w:space="0" w:color="auto"/>
              <w:bottom w:val="single" w:sz="8" w:space="0" w:color="auto"/>
              <w:right w:val="single" w:sz="4" w:space="0" w:color="auto"/>
            </w:tcBorders>
            <w:shd w:val="clear" w:color="auto" w:fill="auto"/>
            <w:hideMark/>
          </w:tcPr>
          <w:p w:rsidR="00B82312" w:rsidRPr="00EF6646" w:rsidRDefault="00B82312" w:rsidP="00B82312">
            <w:r w:rsidRPr="00EF6646">
              <w:t>8.</w:t>
            </w:r>
          </w:p>
        </w:tc>
        <w:tc>
          <w:tcPr>
            <w:tcW w:w="3171" w:type="dxa"/>
            <w:tcBorders>
              <w:top w:val="nil"/>
              <w:left w:val="nil"/>
              <w:bottom w:val="single" w:sz="8" w:space="0" w:color="auto"/>
              <w:right w:val="single" w:sz="4" w:space="0" w:color="auto"/>
            </w:tcBorders>
            <w:shd w:val="clear" w:color="auto" w:fill="auto"/>
          </w:tcPr>
          <w:p w:rsidR="00B82312" w:rsidRPr="00675F72" w:rsidRDefault="00B82312" w:rsidP="00B82312">
            <w:r w:rsidRPr="00675F72">
              <w:rPr>
                <w:b/>
              </w:rPr>
              <w:t>Projekta idejas iesniedzēja funkcija</w:t>
            </w:r>
            <w:r w:rsidRPr="00675F72">
              <w:t>, kas tiek nodrošināta, īstenojot projektu</w:t>
            </w:r>
          </w:p>
          <w:p w:rsidR="00B82312" w:rsidRPr="002B7FF5" w:rsidRDefault="00B82312" w:rsidP="00B82312">
            <w:pPr>
              <w:rPr>
                <w:color w:val="FF0000"/>
              </w:rPr>
            </w:pPr>
          </w:p>
        </w:tc>
        <w:tc>
          <w:tcPr>
            <w:tcW w:w="5953" w:type="dxa"/>
            <w:tcBorders>
              <w:top w:val="nil"/>
              <w:left w:val="nil"/>
              <w:bottom w:val="single" w:sz="8" w:space="0" w:color="auto"/>
              <w:right w:val="single" w:sz="8" w:space="0" w:color="auto"/>
            </w:tcBorders>
            <w:shd w:val="clear" w:color="auto" w:fill="auto"/>
          </w:tcPr>
          <w:p w:rsidR="00B82312" w:rsidRPr="00675F72" w:rsidRDefault="00DE5E86" w:rsidP="00B712E0">
            <w:pPr>
              <w:jc w:val="both"/>
            </w:pPr>
            <w:r w:rsidRPr="00363E9A">
              <w:t>Saskaņā ar Reģionālās attīstības likuma 16.1 pantu plānošanas reģioni veic attīstības plānošanas dokumentu izstrādi, koordinē un veicina plānošanas reģiona attīstības pasākumu īstenošanu, uzraudzību un novērtēšanu. Projektā plānotās aktivitātes palīdzēs sasniegt Zemgales plānošanas reģiona attīst</w:t>
            </w:r>
            <w:r>
              <w:t xml:space="preserve">ības programmā un Rīcības plānā </w:t>
            </w:r>
            <w:r w:rsidRPr="00363E9A">
              <w:t>nospraustos mērķus.</w:t>
            </w:r>
          </w:p>
        </w:tc>
      </w:tr>
      <w:tr w:rsidR="00B82312" w:rsidRPr="000A1F85" w:rsidTr="007B02A0">
        <w:trPr>
          <w:trHeight w:val="734"/>
        </w:trPr>
        <w:tc>
          <w:tcPr>
            <w:tcW w:w="516" w:type="dxa"/>
            <w:tcBorders>
              <w:top w:val="nil"/>
              <w:left w:val="single" w:sz="8" w:space="0" w:color="auto"/>
              <w:bottom w:val="single" w:sz="8" w:space="0" w:color="auto"/>
              <w:right w:val="single" w:sz="4" w:space="0" w:color="auto"/>
            </w:tcBorders>
            <w:shd w:val="clear" w:color="auto" w:fill="auto"/>
            <w:hideMark/>
          </w:tcPr>
          <w:p w:rsidR="00B82312" w:rsidRPr="000A1F85" w:rsidRDefault="00B82312" w:rsidP="00B82312">
            <w:r w:rsidRPr="000A1F85">
              <w:t xml:space="preserve">9. </w:t>
            </w:r>
          </w:p>
        </w:tc>
        <w:tc>
          <w:tcPr>
            <w:tcW w:w="3171" w:type="dxa"/>
            <w:tcBorders>
              <w:top w:val="nil"/>
              <w:left w:val="nil"/>
              <w:bottom w:val="single" w:sz="8" w:space="0" w:color="auto"/>
              <w:right w:val="single" w:sz="4" w:space="0" w:color="auto"/>
            </w:tcBorders>
            <w:shd w:val="clear" w:color="auto" w:fill="auto"/>
          </w:tcPr>
          <w:p w:rsidR="00B82312" w:rsidRPr="000A1F85" w:rsidRDefault="00B82312" w:rsidP="00B82312">
            <w:r w:rsidRPr="000A1F85">
              <w:t>Projekta ietvaros plānotā sadarbība/</w:t>
            </w:r>
            <w:r w:rsidRPr="000A1F85">
              <w:rPr>
                <w:b/>
                <w:bCs/>
              </w:rPr>
              <w:t xml:space="preserve">projekta partneri </w:t>
            </w:r>
            <w:r w:rsidRPr="000A1F85">
              <w:t>un to loma</w:t>
            </w:r>
          </w:p>
          <w:p w:rsidR="00B82312" w:rsidRPr="000A1F85" w:rsidRDefault="00B82312" w:rsidP="00B82312"/>
        </w:tc>
        <w:tc>
          <w:tcPr>
            <w:tcW w:w="5953" w:type="dxa"/>
            <w:tcBorders>
              <w:top w:val="nil"/>
              <w:left w:val="nil"/>
              <w:bottom w:val="single" w:sz="8" w:space="0" w:color="auto"/>
              <w:right w:val="single" w:sz="8" w:space="0" w:color="auto"/>
            </w:tcBorders>
            <w:shd w:val="clear" w:color="auto" w:fill="auto"/>
            <w:hideMark/>
          </w:tcPr>
          <w:p w:rsidR="00DE5E86" w:rsidRPr="00ED2E26" w:rsidRDefault="00DE5E86" w:rsidP="00DE5E86">
            <w:r w:rsidRPr="00363E9A">
              <w:rPr>
                <w:color w:val="FF0000"/>
              </w:rPr>
              <w:t> </w:t>
            </w:r>
            <w:r w:rsidRPr="00ED2E26">
              <w:t>Vadošais partneris:</w:t>
            </w:r>
          </w:p>
          <w:p w:rsidR="00DE5E86" w:rsidRPr="00ED2E26" w:rsidRDefault="00ED2E26" w:rsidP="008C006A">
            <w:pPr>
              <w:pStyle w:val="ListParagraph"/>
              <w:numPr>
                <w:ilvl w:val="0"/>
                <w:numId w:val="7"/>
              </w:numPr>
              <w:rPr>
                <w:color w:val="FF0000"/>
              </w:rPr>
            </w:pPr>
            <w:r w:rsidRPr="00ED2E26">
              <w:rPr>
                <w:bCs/>
              </w:rPr>
              <w:t>Attīstības aģentūra, tirdzniecības kameras “</w:t>
            </w:r>
            <w:proofErr w:type="spellStart"/>
            <w:r w:rsidRPr="00ED2E26">
              <w:rPr>
                <w:bCs/>
              </w:rPr>
              <w:t>Chieti-Pescara”</w:t>
            </w:r>
            <w:proofErr w:type="spellEnd"/>
            <w:r w:rsidRPr="00ED2E26">
              <w:rPr>
                <w:bCs/>
              </w:rPr>
              <w:t xml:space="preserve"> speciālā aģentūra (Itālija)</w:t>
            </w:r>
          </w:p>
          <w:p w:rsidR="00DE5E86" w:rsidRPr="00ED2E26" w:rsidRDefault="00DE5E86" w:rsidP="00DE5E86">
            <w:r w:rsidRPr="00ED2E26">
              <w:t>Projekta partneri:</w:t>
            </w:r>
            <w:r w:rsidRPr="00ED2E26">
              <w:rPr>
                <w:b/>
                <w:bCs/>
                <w:sz w:val="14"/>
                <w:szCs w:val="14"/>
              </w:rPr>
              <w:t xml:space="preserve">  </w:t>
            </w:r>
          </w:p>
          <w:p w:rsidR="00ED2E26" w:rsidRPr="00ED2E26" w:rsidRDefault="00ED2E26" w:rsidP="008C006A">
            <w:pPr>
              <w:numPr>
                <w:ilvl w:val="0"/>
                <w:numId w:val="4"/>
              </w:numPr>
              <w:rPr>
                <w:b/>
                <w:bCs/>
              </w:rPr>
            </w:pPr>
            <w:r w:rsidRPr="00ED2E26">
              <w:rPr>
                <w:b/>
                <w:bCs/>
              </w:rPr>
              <w:t xml:space="preserve">Zemgales plānošanas </w:t>
            </w:r>
            <w:r w:rsidR="00F70F8B" w:rsidRPr="00ED2E26">
              <w:rPr>
                <w:b/>
                <w:bCs/>
              </w:rPr>
              <w:t>reģions</w:t>
            </w:r>
            <w:r w:rsidRPr="00ED2E26">
              <w:rPr>
                <w:b/>
                <w:bCs/>
              </w:rPr>
              <w:t xml:space="preserve"> (Latvija)</w:t>
            </w:r>
          </w:p>
          <w:p w:rsidR="00DE5E86" w:rsidRPr="00ED2E26" w:rsidRDefault="00ED2E26" w:rsidP="008C006A">
            <w:pPr>
              <w:numPr>
                <w:ilvl w:val="0"/>
                <w:numId w:val="4"/>
              </w:numPr>
              <w:rPr>
                <w:bCs/>
              </w:rPr>
            </w:pPr>
            <w:r>
              <w:rPr>
                <w:rStyle w:val="shorttext"/>
                <w:rFonts w:eastAsia="Calibri"/>
              </w:rPr>
              <w:t>Dienvidaustrumu biznesa un inovāciju centrs</w:t>
            </w:r>
            <w:r>
              <w:rPr>
                <w:bCs/>
              </w:rPr>
              <w:t xml:space="preserve"> (Īrija)</w:t>
            </w:r>
          </w:p>
          <w:p w:rsidR="00DE5E86" w:rsidRPr="00ED2E26" w:rsidRDefault="00ED2E26" w:rsidP="008C006A">
            <w:pPr>
              <w:numPr>
                <w:ilvl w:val="0"/>
                <w:numId w:val="4"/>
              </w:numPr>
              <w:rPr>
                <w:bCs/>
              </w:rPr>
            </w:pPr>
            <w:r>
              <w:rPr>
                <w:bCs/>
              </w:rPr>
              <w:t xml:space="preserve">Barselonas tirdzniecības, rūpniecības un pakalpojumu palāta </w:t>
            </w:r>
            <w:r w:rsidR="00DE5E86" w:rsidRPr="00ED2E26">
              <w:rPr>
                <w:bCs/>
              </w:rPr>
              <w:t>(</w:t>
            </w:r>
            <w:r w:rsidRPr="00ED2E26">
              <w:rPr>
                <w:bCs/>
              </w:rPr>
              <w:t>Spānija</w:t>
            </w:r>
            <w:r w:rsidR="00DE5E86" w:rsidRPr="00ED2E26">
              <w:rPr>
                <w:bCs/>
              </w:rPr>
              <w:t xml:space="preserve">) </w:t>
            </w:r>
          </w:p>
          <w:p w:rsidR="00DE5E86" w:rsidRPr="00ED2E26" w:rsidRDefault="00ED2E26" w:rsidP="008C006A">
            <w:pPr>
              <w:numPr>
                <w:ilvl w:val="0"/>
                <w:numId w:val="4"/>
              </w:numPr>
              <w:rPr>
                <w:bCs/>
              </w:rPr>
            </w:pPr>
            <w:r>
              <w:rPr>
                <w:bCs/>
              </w:rPr>
              <w:t>NVO “</w:t>
            </w:r>
            <w:proofErr w:type="spellStart"/>
            <w:r w:rsidRPr="00ED2E26">
              <w:rPr>
                <w:bCs/>
              </w:rPr>
              <w:t>Business</w:t>
            </w:r>
            <w:proofErr w:type="spellEnd"/>
            <w:r w:rsidRPr="00ED2E26">
              <w:rPr>
                <w:bCs/>
              </w:rPr>
              <w:t xml:space="preserve"> </w:t>
            </w:r>
            <w:proofErr w:type="spellStart"/>
            <w:r w:rsidRPr="00ED2E26">
              <w:rPr>
                <w:bCs/>
              </w:rPr>
              <w:t>Upper</w:t>
            </w:r>
            <w:proofErr w:type="spellEnd"/>
            <w:r w:rsidRPr="00ED2E26">
              <w:rPr>
                <w:bCs/>
              </w:rPr>
              <w:t xml:space="preserve"> </w:t>
            </w:r>
            <w:proofErr w:type="spellStart"/>
            <w:r w:rsidRPr="00ED2E26">
              <w:rPr>
                <w:bCs/>
              </w:rPr>
              <w:t>Austria</w:t>
            </w:r>
            <w:proofErr w:type="spellEnd"/>
            <w:r w:rsidRPr="00ED2E26">
              <w:rPr>
                <w:bCs/>
              </w:rPr>
              <w:t xml:space="preserve"> – OÖ </w:t>
            </w:r>
            <w:proofErr w:type="spellStart"/>
            <w:r w:rsidRPr="00ED2E26">
              <w:rPr>
                <w:bCs/>
              </w:rPr>
              <w:t>Wirtschaftsagentur</w:t>
            </w:r>
            <w:proofErr w:type="spellEnd"/>
            <w:r w:rsidRPr="00ED2E26">
              <w:rPr>
                <w:bCs/>
              </w:rPr>
              <w:t xml:space="preserve"> </w:t>
            </w:r>
            <w:proofErr w:type="spellStart"/>
            <w:r w:rsidRPr="00ED2E26">
              <w:rPr>
                <w:bCs/>
              </w:rPr>
              <w:t>Ltd</w:t>
            </w:r>
            <w:proofErr w:type="spellEnd"/>
            <w:r w:rsidRPr="00ED2E26">
              <w:rPr>
                <w:bCs/>
              </w:rPr>
              <w:t>.</w:t>
            </w:r>
            <w:r>
              <w:rPr>
                <w:bCs/>
              </w:rPr>
              <w:t>” (Austrija</w:t>
            </w:r>
            <w:r w:rsidR="00DE5E86" w:rsidRPr="00ED2E26">
              <w:rPr>
                <w:bCs/>
              </w:rPr>
              <w:t>)</w:t>
            </w:r>
          </w:p>
          <w:p w:rsidR="00DE5E86" w:rsidRPr="00ED2E26" w:rsidRDefault="00ED2E26" w:rsidP="008C006A">
            <w:pPr>
              <w:numPr>
                <w:ilvl w:val="0"/>
                <w:numId w:val="4"/>
              </w:numPr>
              <w:rPr>
                <w:bCs/>
              </w:rPr>
            </w:pPr>
            <w:r>
              <w:rPr>
                <w:bCs/>
              </w:rPr>
              <w:t xml:space="preserve">Uzņēmējdarbības centrs “DEV’UP </w:t>
            </w:r>
            <w:proofErr w:type="spellStart"/>
            <w:r>
              <w:rPr>
                <w:bCs/>
              </w:rPr>
              <w:t>Centre-Val</w:t>
            </w:r>
            <w:proofErr w:type="spellEnd"/>
            <w:r>
              <w:rPr>
                <w:bCs/>
              </w:rPr>
              <w:t xml:space="preserve"> </w:t>
            </w:r>
            <w:proofErr w:type="spellStart"/>
            <w:r>
              <w:rPr>
                <w:bCs/>
              </w:rPr>
              <w:t>de</w:t>
            </w:r>
            <w:proofErr w:type="spellEnd"/>
            <w:r>
              <w:rPr>
                <w:bCs/>
              </w:rPr>
              <w:t xml:space="preserve"> </w:t>
            </w:r>
            <w:proofErr w:type="spellStart"/>
            <w:r>
              <w:rPr>
                <w:bCs/>
              </w:rPr>
              <w:t>Loire</w:t>
            </w:r>
            <w:proofErr w:type="spellEnd"/>
            <w:r>
              <w:rPr>
                <w:bCs/>
              </w:rPr>
              <w:t xml:space="preserve"> ” (Francija</w:t>
            </w:r>
            <w:r w:rsidR="00DE5E86" w:rsidRPr="00ED2E26">
              <w:rPr>
                <w:bCs/>
              </w:rPr>
              <w:t xml:space="preserve">) </w:t>
            </w:r>
          </w:p>
          <w:p w:rsidR="00DE5E86" w:rsidRPr="00ED2E26" w:rsidRDefault="00ED2E26" w:rsidP="008C006A">
            <w:pPr>
              <w:numPr>
                <w:ilvl w:val="0"/>
                <w:numId w:val="4"/>
              </w:numPr>
              <w:rPr>
                <w:bCs/>
              </w:rPr>
            </w:pPr>
            <w:proofErr w:type="spellStart"/>
            <w:r>
              <w:rPr>
                <w:rStyle w:val="shorttext"/>
                <w:rFonts w:eastAsia="Calibri"/>
              </w:rPr>
              <w:t>Mehelenas</w:t>
            </w:r>
            <w:proofErr w:type="spellEnd"/>
            <w:r>
              <w:rPr>
                <w:rStyle w:val="shorttext"/>
                <w:rFonts w:eastAsia="Calibri"/>
              </w:rPr>
              <w:t xml:space="preserve"> pilsētas pašvaldība </w:t>
            </w:r>
            <w:r w:rsidR="00DE5E86" w:rsidRPr="00ED2E26">
              <w:rPr>
                <w:bCs/>
              </w:rPr>
              <w:t>(</w:t>
            </w:r>
            <w:r>
              <w:rPr>
                <w:bCs/>
              </w:rPr>
              <w:t>Beļģija</w:t>
            </w:r>
            <w:r w:rsidR="00DE5E86" w:rsidRPr="00ED2E26">
              <w:rPr>
                <w:bCs/>
              </w:rPr>
              <w:t>)</w:t>
            </w:r>
          </w:p>
          <w:p w:rsidR="00B82312" w:rsidRPr="00DE5E86" w:rsidRDefault="00B82312" w:rsidP="00ED2E26">
            <w:pPr>
              <w:ind w:left="720"/>
              <w:rPr>
                <w:lang w:val="en-GB"/>
              </w:rPr>
            </w:pPr>
          </w:p>
        </w:tc>
      </w:tr>
      <w:tr w:rsidR="00B82312" w:rsidRPr="000A1F85" w:rsidTr="007B02A0">
        <w:trPr>
          <w:trHeight w:val="462"/>
        </w:trPr>
        <w:tc>
          <w:tcPr>
            <w:tcW w:w="516" w:type="dxa"/>
            <w:tcBorders>
              <w:top w:val="nil"/>
              <w:left w:val="single" w:sz="8" w:space="0" w:color="auto"/>
              <w:bottom w:val="single" w:sz="8" w:space="0" w:color="auto"/>
              <w:right w:val="single" w:sz="4" w:space="0" w:color="auto"/>
            </w:tcBorders>
            <w:shd w:val="clear" w:color="auto" w:fill="auto"/>
            <w:hideMark/>
          </w:tcPr>
          <w:p w:rsidR="00B82312" w:rsidRPr="000A1F85" w:rsidRDefault="00B82312" w:rsidP="00B82312">
            <w:r w:rsidRPr="000A1F85">
              <w:t>10.</w:t>
            </w:r>
          </w:p>
        </w:tc>
        <w:tc>
          <w:tcPr>
            <w:tcW w:w="3171" w:type="dxa"/>
            <w:tcBorders>
              <w:top w:val="nil"/>
              <w:left w:val="nil"/>
              <w:bottom w:val="single" w:sz="8" w:space="0" w:color="auto"/>
              <w:right w:val="single" w:sz="4" w:space="0" w:color="auto"/>
            </w:tcBorders>
            <w:shd w:val="clear" w:color="auto" w:fill="auto"/>
          </w:tcPr>
          <w:p w:rsidR="00B82312" w:rsidRPr="000A1F85" w:rsidRDefault="00B82312" w:rsidP="00B82312">
            <w:pPr>
              <w:rPr>
                <w:b/>
                <w:color w:val="000000"/>
              </w:rPr>
            </w:pPr>
            <w:r w:rsidRPr="000A1F85">
              <w:rPr>
                <w:b/>
                <w:color w:val="000000"/>
              </w:rPr>
              <w:t xml:space="preserve">Finansējuma avots </w:t>
            </w:r>
            <w:r w:rsidRPr="000A1F85">
              <w:rPr>
                <w:color w:val="000000"/>
              </w:rPr>
              <w:t>(fonds)</w:t>
            </w:r>
          </w:p>
          <w:p w:rsidR="00B82312" w:rsidRPr="000A1F85" w:rsidRDefault="00B82312" w:rsidP="00B82312">
            <w:pPr>
              <w:rPr>
                <w:color w:val="000000"/>
              </w:rPr>
            </w:pPr>
          </w:p>
        </w:tc>
        <w:tc>
          <w:tcPr>
            <w:tcW w:w="5953" w:type="dxa"/>
            <w:tcBorders>
              <w:top w:val="nil"/>
              <w:left w:val="nil"/>
              <w:bottom w:val="single" w:sz="8" w:space="0" w:color="auto"/>
              <w:right w:val="single" w:sz="8" w:space="0" w:color="auto"/>
            </w:tcBorders>
            <w:shd w:val="clear" w:color="auto" w:fill="auto"/>
          </w:tcPr>
          <w:p w:rsidR="00B82312" w:rsidRPr="00015313" w:rsidRDefault="00B82312" w:rsidP="00DE5E86">
            <w:pPr>
              <w:pStyle w:val="NoSpacing"/>
              <w:jc w:val="both"/>
              <w:rPr>
                <w:noProof/>
              </w:rPr>
            </w:pPr>
            <w:r w:rsidRPr="00BB5FEF">
              <w:rPr>
                <w:noProof/>
              </w:rPr>
              <w:t xml:space="preserve">INTERREG </w:t>
            </w:r>
            <w:r w:rsidR="00DE5E86">
              <w:rPr>
                <w:noProof/>
              </w:rPr>
              <w:t>EUROPE 2014.-2020, ERAF</w:t>
            </w:r>
          </w:p>
        </w:tc>
      </w:tr>
      <w:tr w:rsidR="00B82312" w:rsidRPr="000A1F85" w:rsidTr="007B02A0">
        <w:trPr>
          <w:trHeight w:val="510"/>
        </w:trPr>
        <w:tc>
          <w:tcPr>
            <w:tcW w:w="516" w:type="dxa"/>
            <w:vMerge w:val="restart"/>
            <w:tcBorders>
              <w:top w:val="single" w:sz="4" w:space="0" w:color="auto"/>
              <w:left w:val="single" w:sz="8" w:space="0" w:color="auto"/>
              <w:bottom w:val="single" w:sz="8" w:space="0" w:color="auto"/>
              <w:right w:val="single" w:sz="4" w:space="0" w:color="auto"/>
            </w:tcBorders>
            <w:shd w:val="clear" w:color="auto" w:fill="auto"/>
            <w:hideMark/>
          </w:tcPr>
          <w:p w:rsidR="00B82312" w:rsidRPr="000A1F85" w:rsidRDefault="00B82312" w:rsidP="00B82312">
            <w:r w:rsidRPr="000A1F85">
              <w:t xml:space="preserve">11. </w:t>
            </w:r>
          </w:p>
        </w:tc>
        <w:tc>
          <w:tcPr>
            <w:tcW w:w="3171" w:type="dxa"/>
            <w:tcBorders>
              <w:top w:val="single" w:sz="4" w:space="0" w:color="auto"/>
              <w:left w:val="nil"/>
              <w:bottom w:val="single" w:sz="4" w:space="0" w:color="auto"/>
              <w:right w:val="single" w:sz="4" w:space="0" w:color="auto"/>
            </w:tcBorders>
            <w:shd w:val="clear" w:color="auto" w:fill="auto"/>
            <w:hideMark/>
          </w:tcPr>
          <w:p w:rsidR="00B82312" w:rsidRPr="000A1F85" w:rsidRDefault="00B82312" w:rsidP="00B82312">
            <w:r w:rsidRPr="000A1F85">
              <w:t xml:space="preserve">Projekta </w:t>
            </w:r>
            <w:r>
              <w:rPr>
                <w:b/>
                <w:bCs/>
              </w:rPr>
              <w:t xml:space="preserve">kopējais </w:t>
            </w:r>
            <w:r w:rsidRPr="000A1F85">
              <w:rPr>
                <w:b/>
                <w:bCs/>
              </w:rPr>
              <w:t>finansējums (EUR)</w:t>
            </w:r>
            <w:r w:rsidRPr="000A1F85">
              <w:t>, no tā:</w:t>
            </w:r>
          </w:p>
        </w:tc>
        <w:tc>
          <w:tcPr>
            <w:tcW w:w="5953" w:type="dxa"/>
            <w:tcBorders>
              <w:top w:val="single" w:sz="4" w:space="0" w:color="auto"/>
              <w:left w:val="nil"/>
              <w:bottom w:val="single" w:sz="4" w:space="0" w:color="auto"/>
              <w:right w:val="single" w:sz="8" w:space="0" w:color="auto"/>
            </w:tcBorders>
            <w:shd w:val="clear" w:color="auto" w:fill="auto"/>
            <w:hideMark/>
          </w:tcPr>
          <w:p w:rsidR="00B82312" w:rsidRPr="00675F72" w:rsidRDefault="00ED2E26" w:rsidP="00ED2E26">
            <w:pPr>
              <w:rPr>
                <w:color w:val="000000" w:themeColor="text1"/>
              </w:rPr>
            </w:pPr>
            <w:r>
              <w:rPr>
                <w:color w:val="000000" w:themeColor="text1"/>
              </w:rPr>
              <w:t>1 600</w:t>
            </w:r>
            <w:r w:rsidR="00A73AE8">
              <w:rPr>
                <w:color w:val="000000" w:themeColor="text1"/>
              </w:rPr>
              <w:t xml:space="preserve"> 000,00 EUR </w:t>
            </w:r>
          </w:p>
        </w:tc>
      </w:tr>
      <w:tr w:rsidR="00B82312" w:rsidRPr="000A1F85" w:rsidTr="007B02A0">
        <w:trPr>
          <w:trHeight w:val="510"/>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rsidR="00B82312" w:rsidRPr="000A1F85" w:rsidRDefault="00B82312" w:rsidP="00B82312">
            <w:pPr>
              <w:rPr>
                <w:color w:val="FF0000"/>
                <w:rPrChange w:id="2" w:author="User" w:date="2014-10-30T09:19:00Z">
                  <w:rPr/>
                </w:rPrChange>
              </w:rPr>
            </w:pPr>
          </w:p>
        </w:tc>
        <w:tc>
          <w:tcPr>
            <w:tcW w:w="3171" w:type="dxa"/>
            <w:tcBorders>
              <w:top w:val="nil"/>
              <w:left w:val="nil"/>
              <w:bottom w:val="single" w:sz="4" w:space="0" w:color="auto"/>
              <w:right w:val="single" w:sz="4" w:space="0" w:color="auto"/>
            </w:tcBorders>
            <w:shd w:val="clear" w:color="auto" w:fill="auto"/>
            <w:hideMark/>
          </w:tcPr>
          <w:p w:rsidR="00B82312" w:rsidRPr="000A1F85" w:rsidRDefault="00B82312" w:rsidP="00B82312">
            <w:pPr>
              <w:rPr>
                <w:b/>
                <w:bCs/>
              </w:rPr>
            </w:pPr>
            <w:r w:rsidRPr="000A1F85">
              <w:rPr>
                <w:b/>
                <w:bCs/>
              </w:rPr>
              <w:t xml:space="preserve">Projekta idejas iesniedzēja budžeta daļa projektā </w:t>
            </w:r>
            <w:r w:rsidRPr="000A1F85">
              <w:rPr>
                <w:sz w:val="22"/>
                <w:szCs w:val="22"/>
              </w:rPr>
              <w:t>(EUR), no tā:</w:t>
            </w:r>
          </w:p>
        </w:tc>
        <w:tc>
          <w:tcPr>
            <w:tcW w:w="5953" w:type="dxa"/>
            <w:tcBorders>
              <w:top w:val="nil"/>
              <w:left w:val="nil"/>
              <w:bottom w:val="single" w:sz="4" w:space="0" w:color="auto"/>
              <w:right w:val="single" w:sz="8" w:space="0" w:color="auto"/>
            </w:tcBorders>
            <w:shd w:val="clear" w:color="auto" w:fill="auto"/>
          </w:tcPr>
          <w:p w:rsidR="00B82312" w:rsidRPr="000A1F85" w:rsidRDefault="00471974" w:rsidP="00B82312">
            <w:r>
              <w:t>180</w:t>
            </w:r>
            <w:r w:rsidR="00C776F2">
              <w:t xml:space="preserve"> 000</w:t>
            </w:r>
            <w:r w:rsidR="00A73AE8">
              <w:t xml:space="preserve">,00 </w:t>
            </w:r>
            <w:r w:rsidR="00431140" w:rsidRPr="003D2ADE">
              <w:rPr>
                <w:caps/>
                <w:sz w:val="26"/>
                <w:szCs w:val="26"/>
              </w:rPr>
              <w:t>EUR</w:t>
            </w:r>
          </w:p>
        </w:tc>
      </w:tr>
      <w:tr w:rsidR="00B82312" w:rsidRPr="000A1F85" w:rsidTr="007B02A0">
        <w:trPr>
          <w:trHeight w:val="456"/>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rsidR="00B82312" w:rsidRPr="000A1F85" w:rsidRDefault="00B82312" w:rsidP="00B82312">
            <w:pPr>
              <w:rPr>
                <w:color w:val="FF0000"/>
                <w:rPrChange w:id="3" w:author="User" w:date="2014-10-30T09:19:00Z">
                  <w:rPr/>
                </w:rPrChange>
              </w:rPr>
            </w:pPr>
          </w:p>
        </w:tc>
        <w:tc>
          <w:tcPr>
            <w:tcW w:w="3171" w:type="dxa"/>
            <w:tcBorders>
              <w:top w:val="nil"/>
              <w:left w:val="nil"/>
              <w:bottom w:val="single" w:sz="4" w:space="0" w:color="auto"/>
              <w:right w:val="single" w:sz="4" w:space="0" w:color="auto"/>
            </w:tcBorders>
            <w:shd w:val="clear" w:color="auto" w:fill="auto"/>
          </w:tcPr>
          <w:p w:rsidR="00B82312" w:rsidRPr="000A1F85" w:rsidRDefault="00B82312" w:rsidP="00B82312">
            <w:r w:rsidRPr="000A1F85">
              <w:t>Programmas līdzfinansējuma daļa (EUR)</w:t>
            </w:r>
          </w:p>
          <w:p w:rsidR="00B82312" w:rsidRPr="000A1F85" w:rsidRDefault="00B82312" w:rsidP="00B82312"/>
        </w:tc>
        <w:tc>
          <w:tcPr>
            <w:tcW w:w="5953" w:type="dxa"/>
            <w:tcBorders>
              <w:top w:val="nil"/>
              <w:left w:val="nil"/>
              <w:bottom w:val="single" w:sz="4" w:space="0" w:color="auto"/>
              <w:right w:val="single" w:sz="8" w:space="0" w:color="auto"/>
            </w:tcBorders>
            <w:shd w:val="clear" w:color="auto" w:fill="auto"/>
            <w:hideMark/>
          </w:tcPr>
          <w:p w:rsidR="00B82312" w:rsidRPr="000A1F85" w:rsidRDefault="00471974" w:rsidP="00B82312">
            <w:r>
              <w:t>153 000,0</w:t>
            </w:r>
            <w:r w:rsidR="00A73AE8">
              <w:t>0</w:t>
            </w:r>
            <w:r w:rsidR="00B82312" w:rsidRPr="000A1F85">
              <w:t xml:space="preserve"> EUR (</w:t>
            </w:r>
            <w:r w:rsidR="00B82312">
              <w:t>85</w:t>
            </w:r>
            <w:r w:rsidR="00B82312" w:rsidRPr="000A1F85">
              <w:t>%)</w:t>
            </w:r>
          </w:p>
        </w:tc>
      </w:tr>
      <w:tr w:rsidR="00B82312" w:rsidRPr="000A1F85" w:rsidTr="007B02A0">
        <w:trPr>
          <w:trHeight w:val="406"/>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rsidR="00B82312" w:rsidRPr="000A1F85" w:rsidRDefault="00B82312" w:rsidP="00B82312">
            <w:pPr>
              <w:rPr>
                <w:color w:val="FF0000"/>
                <w:rPrChange w:id="4" w:author="User" w:date="2014-10-30T09:19:00Z">
                  <w:rPr/>
                </w:rPrChange>
              </w:rPr>
            </w:pPr>
          </w:p>
        </w:tc>
        <w:tc>
          <w:tcPr>
            <w:tcW w:w="3171" w:type="dxa"/>
            <w:tcBorders>
              <w:top w:val="nil"/>
              <w:left w:val="nil"/>
              <w:bottom w:val="single" w:sz="8" w:space="0" w:color="auto"/>
              <w:right w:val="single" w:sz="4" w:space="0" w:color="auto"/>
            </w:tcBorders>
            <w:shd w:val="clear" w:color="auto" w:fill="auto"/>
          </w:tcPr>
          <w:p w:rsidR="00B82312" w:rsidRPr="000A1F85" w:rsidRDefault="00B82312" w:rsidP="00B82312">
            <w:r w:rsidRPr="000A1F85">
              <w:t>Pašu līdzfinansējuma daļa (EUR)</w:t>
            </w:r>
          </w:p>
          <w:p w:rsidR="00B82312" w:rsidRPr="000A1F85" w:rsidRDefault="00B82312" w:rsidP="00B82312">
            <w:pPr>
              <w:rPr>
                <w:sz w:val="16"/>
                <w:szCs w:val="16"/>
              </w:rPr>
            </w:pPr>
          </w:p>
        </w:tc>
        <w:tc>
          <w:tcPr>
            <w:tcW w:w="5953" w:type="dxa"/>
            <w:tcBorders>
              <w:top w:val="nil"/>
              <w:left w:val="nil"/>
              <w:bottom w:val="single" w:sz="8" w:space="0" w:color="auto"/>
              <w:right w:val="single" w:sz="8" w:space="0" w:color="auto"/>
            </w:tcBorders>
            <w:shd w:val="clear" w:color="auto" w:fill="auto"/>
            <w:hideMark/>
          </w:tcPr>
          <w:p w:rsidR="00B82312" w:rsidRPr="000A1F85" w:rsidRDefault="00431140" w:rsidP="00431140">
            <w:pPr>
              <w:pStyle w:val="ListParagraph"/>
              <w:ind w:left="405"/>
            </w:pPr>
            <w:r>
              <w:t>-</w:t>
            </w:r>
          </w:p>
        </w:tc>
      </w:tr>
      <w:tr w:rsidR="00B82312" w:rsidRPr="000A1F85" w:rsidTr="007B02A0">
        <w:trPr>
          <w:trHeight w:val="659"/>
        </w:trPr>
        <w:tc>
          <w:tcPr>
            <w:tcW w:w="0" w:type="auto"/>
            <w:vMerge/>
            <w:tcBorders>
              <w:top w:val="single" w:sz="4" w:space="0" w:color="auto"/>
              <w:left w:val="single" w:sz="8" w:space="0" w:color="auto"/>
              <w:right w:val="single" w:sz="4" w:space="0" w:color="auto"/>
            </w:tcBorders>
            <w:shd w:val="clear" w:color="auto" w:fill="auto"/>
            <w:vAlign w:val="center"/>
            <w:hideMark/>
          </w:tcPr>
          <w:p w:rsidR="00B82312" w:rsidRPr="000A1F85" w:rsidRDefault="00B82312" w:rsidP="00B82312">
            <w:pPr>
              <w:rPr>
                <w:color w:val="FF0000"/>
                <w:rPrChange w:id="5" w:author="User" w:date="2014-10-30T09:19:00Z">
                  <w:rPr/>
                </w:rPrChange>
              </w:rPr>
            </w:pPr>
          </w:p>
        </w:tc>
        <w:tc>
          <w:tcPr>
            <w:tcW w:w="3171" w:type="dxa"/>
            <w:tcBorders>
              <w:top w:val="nil"/>
              <w:left w:val="nil"/>
              <w:bottom w:val="single" w:sz="8" w:space="0" w:color="auto"/>
              <w:right w:val="single" w:sz="4" w:space="0" w:color="auto"/>
            </w:tcBorders>
            <w:shd w:val="clear" w:color="auto" w:fill="auto"/>
          </w:tcPr>
          <w:p w:rsidR="00B82312" w:rsidRPr="005C5534" w:rsidRDefault="00B82312" w:rsidP="00B82312">
            <w:r w:rsidRPr="000A1F85">
              <w:rPr>
                <w:b/>
                <w:color w:val="000000"/>
              </w:rPr>
              <w:t>No pašu līdzfinansējuma daļas nepieciešamais valsts budžeta līdzfinansējums</w:t>
            </w:r>
            <w:r w:rsidRPr="000A1F85">
              <w:t xml:space="preserve"> (EUR)</w:t>
            </w:r>
          </w:p>
        </w:tc>
        <w:tc>
          <w:tcPr>
            <w:tcW w:w="5953" w:type="dxa"/>
            <w:tcBorders>
              <w:top w:val="nil"/>
              <w:left w:val="nil"/>
              <w:bottom w:val="single" w:sz="8" w:space="0" w:color="auto"/>
              <w:right w:val="single" w:sz="8" w:space="0" w:color="auto"/>
            </w:tcBorders>
            <w:shd w:val="clear" w:color="auto" w:fill="auto"/>
          </w:tcPr>
          <w:p w:rsidR="00B82312" w:rsidRPr="000A1F85" w:rsidRDefault="00471974" w:rsidP="00B82312">
            <w:r>
              <w:t xml:space="preserve"> 27 000,0</w:t>
            </w:r>
            <w:r w:rsidR="00A73AE8">
              <w:t xml:space="preserve">0 </w:t>
            </w:r>
            <w:r w:rsidR="00B82312" w:rsidRPr="000A1F85">
              <w:t>EUR</w:t>
            </w:r>
            <w:r w:rsidR="00B82312">
              <w:t xml:space="preserve"> (15 %)</w:t>
            </w:r>
          </w:p>
        </w:tc>
      </w:tr>
      <w:tr w:rsidR="00B82312" w:rsidRPr="000A1F85" w:rsidTr="007B02A0">
        <w:trPr>
          <w:trHeight w:val="525"/>
        </w:trPr>
        <w:tc>
          <w:tcPr>
            <w:tcW w:w="516" w:type="dxa"/>
            <w:tcBorders>
              <w:left w:val="single" w:sz="8" w:space="0" w:color="auto"/>
              <w:bottom w:val="single" w:sz="8" w:space="0" w:color="auto"/>
              <w:right w:val="single" w:sz="4" w:space="0" w:color="auto"/>
            </w:tcBorders>
            <w:shd w:val="clear" w:color="auto" w:fill="auto"/>
          </w:tcPr>
          <w:p w:rsidR="00B82312" w:rsidRPr="000A1F85" w:rsidRDefault="00B82312" w:rsidP="00B82312"/>
        </w:tc>
        <w:tc>
          <w:tcPr>
            <w:tcW w:w="3171" w:type="dxa"/>
            <w:tcBorders>
              <w:top w:val="nil"/>
              <w:left w:val="nil"/>
              <w:bottom w:val="single" w:sz="8" w:space="0" w:color="auto"/>
              <w:right w:val="single" w:sz="4" w:space="0" w:color="auto"/>
            </w:tcBorders>
            <w:shd w:val="clear" w:color="auto" w:fill="auto"/>
          </w:tcPr>
          <w:p w:rsidR="00B82312" w:rsidRPr="000A1F85" w:rsidRDefault="00B82312" w:rsidP="00B82312">
            <w:r w:rsidRPr="000A1F85">
              <w:t xml:space="preserve">No valsts budžeta nepieciešamā </w:t>
            </w:r>
            <w:r w:rsidRPr="000A1F85">
              <w:rPr>
                <w:b/>
              </w:rPr>
              <w:t xml:space="preserve">dotācija </w:t>
            </w:r>
            <w:r w:rsidRPr="000A1F85">
              <w:rPr>
                <w:b/>
              </w:rPr>
              <w:lastRenderedPageBreak/>
              <w:t>projekta priekšfinansējuma</w:t>
            </w:r>
            <w:r w:rsidRPr="000A1F85">
              <w:t xml:space="preserve"> nodrošināšanai (EUR) </w:t>
            </w:r>
          </w:p>
        </w:tc>
        <w:tc>
          <w:tcPr>
            <w:tcW w:w="5953" w:type="dxa"/>
            <w:tcBorders>
              <w:top w:val="nil"/>
              <w:left w:val="nil"/>
              <w:bottom w:val="single" w:sz="8" w:space="0" w:color="auto"/>
              <w:right w:val="single" w:sz="8" w:space="0" w:color="auto"/>
            </w:tcBorders>
            <w:shd w:val="clear" w:color="auto" w:fill="auto"/>
          </w:tcPr>
          <w:p w:rsidR="00B82312" w:rsidRPr="000A1F85" w:rsidRDefault="00B82312" w:rsidP="008C006A">
            <w:pPr>
              <w:pStyle w:val="ListParagraph"/>
              <w:numPr>
                <w:ilvl w:val="0"/>
                <w:numId w:val="5"/>
              </w:numPr>
            </w:pPr>
          </w:p>
          <w:p w:rsidR="00B82312" w:rsidRPr="000A1F85" w:rsidRDefault="00B82312" w:rsidP="00B82312"/>
        </w:tc>
      </w:tr>
      <w:tr w:rsidR="00B82312" w:rsidRPr="000A1F85" w:rsidTr="007B02A0">
        <w:trPr>
          <w:trHeight w:val="525"/>
        </w:trPr>
        <w:tc>
          <w:tcPr>
            <w:tcW w:w="516" w:type="dxa"/>
            <w:tcBorders>
              <w:top w:val="nil"/>
              <w:left w:val="single" w:sz="8" w:space="0" w:color="auto"/>
              <w:bottom w:val="single" w:sz="8" w:space="0" w:color="auto"/>
              <w:right w:val="single" w:sz="4" w:space="0" w:color="auto"/>
            </w:tcBorders>
            <w:shd w:val="clear" w:color="auto" w:fill="auto"/>
            <w:hideMark/>
          </w:tcPr>
          <w:p w:rsidR="00B82312" w:rsidRPr="000A1F85" w:rsidRDefault="00B82312" w:rsidP="00B82312">
            <w:r w:rsidRPr="000A1F85">
              <w:t>12.</w:t>
            </w:r>
          </w:p>
        </w:tc>
        <w:tc>
          <w:tcPr>
            <w:tcW w:w="3171" w:type="dxa"/>
            <w:tcBorders>
              <w:top w:val="nil"/>
              <w:left w:val="nil"/>
              <w:bottom w:val="single" w:sz="8" w:space="0" w:color="auto"/>
              <w:right w:val="single" w:sz="4" w:space="0" w:color="auto"/>
            </w:tcBorders>
            <w:shd w:val="clear" w:color="auto" w:fill="auto"/>
            <w:hideMark/>
          </w:tcPr>
          <w:p w:rsidR="00B82312" w:rsidRPr="000A1F85" w:rsidRDefault="00B82312" w:rsidP="00B82312">
            <w:r w:rsidRPr="000A1F85">
              <w:t>Indikatīvais projekta ī</w:t>
            </w:r>
            <w:r w:rsidRPr="000A1F85">
              <w:rPr>
                <w:b/>
                <w:bCs/>
              </w:rPr>
              <w:t>stenošanas laiks</w:t>
            </w:r>
            <w:r w:rsidRPr="000A1F85">
              <w:t xml:space="preserve"> (no - līdz)</w:t>
            </w:r>
          </w:p>
        </w:tc>
        <w:tc>
          <w:tcPr>
            <w:tcW w:w="5953" w:type="dxa"/>
            <w:tcBorders>
              <w:top w:val="nil"/>
              <w:left w:val="nil"/>
              <w:bottom w:val="single" w:sz="8" w:space="0" w:color="auto"/>
              <w:right w:val="single" w:sz="8" w:space="0" w:color="auto"/>
            </w:tcBorders>
            <w:shd w:val="clear" w:color="auto" w:fill="auto"/>
          </w:tcPr>
          <w:p w:rsidR="00B82312" w:rsidRDefault="008C006A" w:rsidP="00B82312">
            <w:r>
              <w:rPr>
                <w:noProof/>
              </w:rPr>
              <w:t>01.2019</w:t>
            </w:r>
            <w:r w:rsidR="00431140">
              <w:rPr>
                <w:noProof/>
              </w:rPr>
              <w:t>-01.202</w:t>
            </w:r>
            <w:r>
              <w:rPr>
                <w:noProof/>
              </w:rPr>
              <w:t>4</w:t>
            </w:r>
            <w:proofErr w:type="gramStart"/>
            <w:r w:rsidR="00B82312">
              <w:rPr>
                <w:noProof/>
              </w:rPr>
              <w:t xml:space="preserve"> </w:t>
            </w:r>
            <w:r w:rsidR="00C776F2">
              <w:t xml:space="preserve"> </w:t>
            </w:r>
            <w:proofErr w:type="gramEnd"/>
            <w:r w:rsidR="00C776F2">
              <w:t>(48</w:t>
            </w:r>
            <w:r w:rsidR="00B82312">
              <w:t xml:space="preserve"> mēneši)</w:t>
            </w:r>
          </w:p>
          <w:p w:rsidR="00B82312" w:rsidRPr="000A1F85" w:rsidRDefault="00B82312" w:rsidP="00B82312"/>
        </w:tc>
      </w:tr>
      <w:tr w:rsidR="00B82312" w:rsidRPr="000A1F85" w:rsidTr="007B02A0">
        <w:trPr>
          <w:trHeight w:val="525"/>
        </w:trPr>
        <w:tc>
          <w:tcPr>
            <w:tcW w:w="516" w:type="dxa"/>
            <w:tcBorders>
              <w:top w:val="nil"/>
              <w:left w:val="single" w:sz="8" w:space="0" w:color="auto"/>
              <w:bottom w:val="single" w:sz="8" w:space="0" w:color="auto"/>
              <w:right w:val="single" w:sz="4" w:space="0" w:color="auto"/>
            </w:tcBorders>
            <w:shd w:val="clear" w:color="auto" w:fill="auto"/>
            <w:hideMark/>
          </w:tcPr>
          <w:p w:rsidR="00B82312" w:rsidRPr="000A1F85" w:rsidRDefault="00B82312" w:rsidP="00B82312">
            <w:r w:rsidRPr="000A1F85">
              <w:t>13.</w:t>
            </w:r>
          </w:p>
        </w:tc>
        <w:tc>
          <w:tcPr>
            <w:tcW w:w="3171" w:type="dxa"/>
            <w:tcBorders>
              <w:top w:val="nil"/>
              <w:left w:val="nil"/>
              <w:bottom w:val="single" w:sz="8" w:space="0" w:color="auto"/>
              <w:right w:val="single" w:sz="4" w:space="0" w:color="auto"/>
            </w:tcBorders>
            <w:shd w:val="clear" w:color="auto" w:fill="auto"/>
            <w:hideMark/>
          </w:tcPr>
          <w:p w:rsidR="00B82312" w:rsidRPr="000A1F85" w:rsidRDefault="00B82312" w:rsidP="00B82312">
            <w:r w:rsidRPr="000A1F85">
              <w:t>Projekta rezultātu ilgtspējas nodrošināšana (vai un cik liels finansējums būs nepieciešams projekta rezultātu uzturēšanai, t.i. uzturēšanas izdevumi un to finansēšanas avots)</w:t>
            </w:r>
          </w:p>
        </w:tc>
        <w:tc>
          <w:tcPr>
            <w:tcW w:w="5953" w:type="dxa"/>
            <w:tcBorders>
              <w:top w:val="nil"/>
              <w:left w:val="nil"/>
              <w:bottom w:val="single" w:sz="8" w:space="0" w:color="auto"/>
              <w:right w:val="single" w:sz="8" w:space="0" w:color="auto"/>
            </w:tcBorders>
            <w:shd w:val="clear" w:color="auto" w:fill="auto"/>
          </w:tcPr>
          <w:p w:rsidR="00B82312" w:rsidRPr="000A1F85" w:rsidRDefault="00B82312" w:rsidP="00B82312">
            <w:pPr>
              <w:jc w:val="both"/>
            </w:pPr>
            <w:r w:rsidRPr="000A1F85">
              <w:t>Projekta rezultātu uzturēšana tiks nodrošināta no Zemgales plā</w:t>
            </w:r>
            <w:bookmarkStart w:id="6" w:name="_GoBack"/>
            <w:bookmarkEnd w:id="6"/>
            <w:r w:rsidRPr="000A1F85">
              <w:t>nošanas reģiona budžeta līdzekļiem.</w:t>
            </w:r>
          </w:p>
        </w:tc>
      </w:tr>
    </w:tbl>
    <w:p w:rsidR="00DB4457" w:rsidRPr="000A1F85" w:rsidRDefault="000A1F85" w:rsidP="00DB4457">
      <w:r>
        <w:br w:type="textWrapping" w:clear="all"/>
      </w:r>
    </w:p>
    <w:p w:rsidR="00EF1CA3" w:rsidRPr="00DF7E57" w:rsidRDefault="00EF1CA3" w:rsidP="00EF1CA3">
      <w:pPr>
        <w:jc w:val="both"/>
      </w:pPr>
    </w:p>
    <w:p w:rsidR="00EF1CA3" w:rsidRDefault="00DC2B65" w:rsidP="00EF1CA3">
      <w:pPr>
        <w:jc w:val="both"/>
      </w:pPr>
      <w:r>
        <w:t xml:space="preserve">Izpilddirektors </w:t>
      </w:r>
      <w:r>
        <w:tab/>
      </w:r>
      <w:r>
        <w:tab/>
      </w:r>
      <w:r>
        <w:tab/>
        <w:t>V. VEIPS</w:t>
      </w:r>
    </w:p>
    <w:p w:rsidR="00DC2B65" w:rsidRPr="00DF7E57" w:rsidRDefault="00DC2B65" w:rsidP="00EF1CA3">
      <w:pPr>
        <w:jc w:val="both"/>
      </w:pPr>
    </w:p>
    <w:p w:rsidR="00EF1CA3" w:rsidRPr="00DF7E57" w:rsidRDefault="00EF1CA3" w:rsidP="00EF1CA3">
      <w:pPr>
        <w:jc w:val="both"/>
      </w:pPr>
    </w:p>
    <w:p w:rsidR="00EF1CA3" w:rsidRPr="00DF7E57" w:rsidRDefault="00EF1CA3" w:rsidP="00EF1CA3">
      <w:pPr>
        <w:jc w:val="both"/>
      </w:pPr>
    </w:p>
    <w:p w:rsidR="00EF1CA3" w:rsidRPr="00DF7E57" w:rsidRDefault="00EF1CA3" w:rsidP="00EF1CA3">
      <w:pPr>
        <w:jc w:val="both"/>
      </w:pPr>
    </w:p>
    <w:p w:rsidR="00EF1CA3" w:rsidRPr="00DF7E57" w:rsidRDefault="00EF1CA3" w:rsidP="00EF1CA3">
      <w:pPr>
        <w:jc w:val="both"/>
      </w:pPr>
    </w:p>
    <w:sectPr w:rsidR="00EF1CA3" w:rsidRPr="00DF7E57" w:rsidSect="00DB4457">
      <w:pgSz w:w="11906" w:h="16838"/>
      <w:pgMar w:top="284" w:right="1800" w:bottom="284"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D0AE6"/>
    <w:multiLevelType w:val="hybridMultilevel"/>
    <w:tmpl w:val="50589F68"/>
    <w:lvl w:ilvl="0" w:tplc="62527C3A">
      <w:start w:val="37"/>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E2379DF"/>
    <w:multiLevelType w:val="hybridMultilevel"/>
    <w:tmpl w:val="78B89C68"/>
    <w:lvl w:ilvl="0" w:tplc="0426000F">
      <w:start w:val="1"/>
      <w:numFmt w:val="decimal"/>
      <w:lvlText w:val="%1."/>
      <w:lvlJc w:val="left"/>
      <w:pPr>
        <w:ind w:left="780" w:hanging="360"/>
      </w:pPr>
    </w:lvl>
    <w:lvl w:ilvl="1" w:tplc="04260019" w:tentative="1">
      <w:start w:val="1"/>
      <w:numFmt w:val="lowerLetter"/>
      <w:lvlText w:val="%2."/>
      <w:lvlJc w:val="left"/>
      <w:pPr>
        <w:ind w:left="1500" w:hanging="360"/>
      </w:pPr>
    </w:lvl>
    <w:lvl w:ilvl="2" w:tplc="0426001B" w:tentative="1">
      <w:start w:val="1"/>
      <w:numFmt w:val="lowerRoman"/>
      <w:lvlText w:val="%3."/>
      <w:lvlJc w:val="right"/>
      <w:pPr>
        <w:ind w:left="2220" w:hanging="180"/>
      </w:pPr>
    </w:lvl>
    <w:lvl w:ilvl="3" w:tplc="0426000F" w:tentative="1">
      <w:start w:val="1"/>
      <w:numFmt w:val="decimal"/>
      <w:lvlText w:val="%4."/>
      <w:lvlJc w:val="left"/>
      <w:pPr>
        <w:ind w:left="2940" w:hanging="360"/>
      </w:pPr>
    </w:lvl>
    <w:lvl w:ilvl="4" w:tplc="04260019" w:tentative="1">
      <w:start w:val="1"/>
      <w:numFmt w:val="lowerLetter"/>
      <w:lvlText w:val="%5."/>
      <w:lvlJc w:val="left"/>
      <w:pPr>
        <w:ind w:left="3660" w:hanging="360"/>
      </w:pPr>
    </w:lvl>
    <w:lvl w:ilvl="5" w:tplc="0426001B" w:tentative="1">
      <w:start w:val="1"/>
      <w:numFmt w:val="lowerRoman"/>
      <w:lvlText w:val="%6."/>
      <w:lvlJc w:val="right"/>
      <w:pPr>
        <w:ind w:left="4380" w:hanging="180"/>
      </w:pPr>
    </w:lvl>
    <w:lvl w:ilvl="6" w:tplc="0426000F" w:tentative="1">
      <w:start w:val="1"/>
      <w:numFmt w:val="decimal"/>
      <w:lvlText w:val="%7."/>
      <w:lvlJc w:val="left"/>
      <w:pPr>
        <w:ind w:left="5100" w:hanging="360"/>
      </w:pPr>
    </w:lvl>
    <w:lvl w:ilvl="7" w:tplc="04260019" w:tentative="1">
      <w:start w:val="1"/>
      <w:numFmt w:val="lowerLetter"/>
      <w:lvlText w:val="%8."/>
      <w:lvlJc w:val="left"/>
      <w:pPr>
        <w:ind w:left="5820" w:hanging="360"/>
      </w:pPr>
    </w:lvl>
    <w:lvl w:ilvl="8" w:tplc="0426001B" w:tentative="1">
      <w:start w:val="1"/>
      <w:numFmt w:val="lowerRoman"/>
      <w:lvlText w:val="%9."/>
      <w:lvlJc w:val="right"/>
      <w:pPr>
        <w:ind w:left="6540" w:hanging="180"/>
      </w:pPr>
    </w:lvl>
  </w:abstractNum>
  <w:abstractNum w:abstractNumId="2" w15:restartNumberingAfterBreak="0">
    <w:nsid w:val="17676E8A"/>
    <w:multiLevelType w:val="hybridMultilevel"/>
    <w:tmpl w:val="3602466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8D2650D"/>
    <w:multiLevelType w:val="hybridMultilevel"/>
    <w:tmpl w:val="8996D2C2"/>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1A3E6EFD"/>
    <w:multiLevelType w:val="hybridMultilevel"/>
    <w:tmpl w:val="5AAC1548"/>
    <w:lvl w:ilvl="0" w:tplc="0426000B">
      <w:start w:val="1"/>
      <w:numFmt w:val="bullet"/>
      <w:lvlText w:val=""/>
      <w:lvlJc w:val="left"/>
      <w:pPr>
        <w:ind w:left="720" w:hanging="360"/>
      </w:pPr>
      <w:rPr>
        <w:rFonts w:ascii="Wingdings" w:hAnsi="Wingdings" w:hint="default"/>
      </w:rPr>
    </w:lvl>
    <w:lvl w:ilvl="1" w:tplc="0426000B">
      <w:start w:val="1"/>
      <w:numFmt w:val="bullet"/>
      <w:lvlText w:val=""/>
      <w:lvlJc w:val="left"/>
      <w:pPr>
        <w:ind w:left="1440" w:hanging="360"/>
      </w:pPr>
      <w:rPr>
        <w:rFonts w:ascii="Wingdings" w:hAnsi="Wingdings" w:hint="default"/>
      </w:rPr>
    </w:lvl>
    <w:lvl w:ilvl="2" w:tplc="04260003">
      <w:start w:val="1"/>
      <w:numFmt w:val="bullet"/>
      <w:lvlText w:val="o"/>
      <w:lvlJc w:val="left"/>
      <w:pPr>
        <w:ind w:left="2160" w:hanging="180"/>
      </w:pPr>
      <w:rPr>
        <w:rFonts w:ascii="Courier New" w:hAnsi="Courier New" w:hint="default"/>
      </w:rPr>
    </w:lvl>
    <w:lvl w:ilvl="3" w:tplc="0426000F">
      <w:start w:val="1"/>
      <w:numFmt w:val="decimal"/>
      <w:lvlText w:val="%4."/>
      <w:lvlJc w:val="left"/>
      <w:pPr>
        <w:ind w:left="2880" w:hanging="360"/>
      </w:pPr>
      <w:rPr>
        <w:rFonts w:cs="Times New Roman"/>
      </w:rPr>
    </w:lvl>
    <w:lvl w:ilvl="4" w:tplc="04260019">
      <w:start w:val="1"/>
      <w:numFmt w:val="lowerLetter"/>
      <w:lvlText w:val="%5."/>
      <w:lvlJc w:val="left"/>
      <w:pPr>
        <w:ind w:left="3600" w:hanging="360"/>
      </w:pPr>
      <w:rPr>
        <w:rFonts w:cs="Times New Roman"/>
      </w:rPr>
    </w:lvl>
    <w:lvl w:ilvl="5" w:tplc="0426001B">
      <w:start w:val="1"/>
      <w:numFmt w:val="lowerRoman"/>
      <w:lvlText w:val="%6."/>
      <w:lvlJc w:val="right"/>
      <w:pPr>
        <w:ind w:left="4320" w:hanging="180"/>
      </w:pPr>
      <w:rPr>
        <w:rFonts w:cs="Times New Roman"/>
      </w:rPr>
    </w:lvl>
    <w:lvl w:ilvl="6" w:tplc="0426000F">
      <w:start w:val="1"/>
      <w:numFmt w:val="decimal"/>
      <w:lvlText w:val="%7."/>
      <w:lvlJc w:val="left"/>
      <w:pPr>
        <w:ind w:left="5040" w:hanging="360"/>
      </w:pPr>
      <w:rPr>
        <w:rFonts w:cs="Times New Roman"/>
      </w:rPr>
    </w:lvl>
    <w:lvl w:ilvl="7" w:tplc="04260019">
      <w:start w:val="1"/>
      <w:numFmt w:val="lowerLetter"/>
      <w:lvlText w:val="%8."/>
      <w:lvlJc w:val="left"/>
      <w:pPr>
        <w:ind w:left="5760" w:hanging="360"/>
      </w:pPr>
      <w:rPr>
        <w:rFonts w:cs="Times New Roman"/>
      </w:rPr>
    </w:lvl>
    <w:lvl w:ilvl="8" w:tplc="0426001B">
      <w:start w:val="1"/>
      <w:numFmt w:val="lowerRoman"/>
      <w:lvlText w:val="%9."/>
      <w:lvlJc w:val="right"/>
      <w:pPr>
        <w:ind w:left="6480" w:hanging="180"/>
      </w:pPr>
      <w:rPr>
        <w:rFonts w:cs="Times New Roman"/>
      </w:rPr>
    </w:lvl>
  </w:abstractNum>
  <w:abstractNum w:abstractNumId="5" w15:restartNumberingAfterBreak="0">
    <w:nsid w:val="5CB008CF"/>
    <w:multiLevelType w:val="hybridMultilevel"/>
    <w:tmpl w:val="C42448E6"/>
    <w:lvl w:ilvl="0" w:tplc="0426000F">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61A13060"/>
    <w:multiLevelType w:val="hybridMultilevel"/>
    <w:tmpl w:val="FEB4C818"/>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4"/>
  </w:num>
  <w:num w:numId="2">
    <w:abstractNumId w:val="3"/>
  </w:num>
  <w:num w:numId="3">
    <w:abstractNumId w:val="2"/>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
  </w:num>
  <w:num w:numId="7">
    <w:abstractNumId w:val="5"/>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4457"/>
    <w:rsid w:val="0000113B"/>
    <w:rsid w:val="00015313"/>
    <w:rsid w:val="0002153E"/>
    <w:rsid w:val="000519A7"/>
    <w:rsid w:val="0007298C"/>
    <w:rsid w:val="00084583"/>
    <w:rsid w:val="000A1F85"/>
    <w:rsid w:val="000B5CB8"/>
    <w:rsid w:val="000B63A9"/>
    <w:rsid w:val="000D2951"/>
    <w:rsid w:val="000D3AFC"/>
    <w:rsid w:val="000E0BCC"/>
    <w:rsid w:val="000F76A6"/>
    <w:rsid w:val="00101651"/>
    <w:rsid w:val="00116525"/>
    <w:rsid w:val="001549A2"/>
    <w:rsid w:val="00155F7B"/>
    <w:rsid w:val="00163612"/>
    <w:rsid w:val="001A632F"/>
    <w:rsid w:val="001C1266"/>
    <w:rsid w:val="001C467B"/>
    <w:rsid w:val="001E43D4"/>
    <w:rsid w:val="00206725"/>
    <w:rsid w:val="00221B77"/>
    <w:rsid w:val="0023780A"/>
    <w:rsid w:val="00243EA6"/>
    <w:rsid w:val="0024485C"/>
    <w:rsid w:val="00244E1D"/>
    <w:rsid w:val="00253AA1"/>
    <w:rsid w:val="002843DA"/>
    <w:rsid w:val="00285BC1"/>
    <w:rsid w:val="00290016"/>
    <w:rsid w:val="0029212A"/>
    <w:rsid w:val="002B7FF5"/>
    <w:rsid w:val="002C0D14"/>
    <w:rsid w:val="002D10F3"/>
    <w:rsid w:val="002D1BA0"/>
    <w:rsid w:val="002D1E2A"/>
    <w:rsid w:val="002F329F"/>
    <w:rsid w:val="0031640D"/>
    <w:rsid w:val="00391E7A"/>
    <w:rsid w:val="00396381"/>
    <w:rsid w:val="003A76C3"/>
    <w:rsid w:val="003B0017"/>
    <w:rsid w:val="003B613F"/>
    <w:rsid w:val="00416992"/>
    <w:rsid w:val="00431140"/>
    <w:rsid w:val="00431BAB"/>
    <w:rsid w:val="004329D1"/>
    <w:rsid w:val="00450AE3"/>
    <w:rsid w:val="0046594B"/>
    <w:rsid w:val="00471974"/>
    <w:rsid w:val="00471E91"/>
    <w:rsid w:val="00484E35"/>
    <w:rsid w:val="004B24D1"/>
    <w:rsid w:val="004B2681"/>
    <w:rsid w:val="004B2D66"/>
    <w:rsid w:val="004D39FF"/>
    <w:rsid w:val="00530AD6"/>
    <w:rsid w:val="005545EB"/>
    <w:rsid w:val="0055577A"/>
    <w:rsid w:val="00560DE0"/>
    <w:rsid w:val="0059004E"/>
    <w:rsid w:val="005B134C"/>
    <w:rsid w:val="005B1782"/>
    <w:rsid w:val="005C065D"/>
    <w:rsid w:val="005C5534"/>
    <w:rsid w:val="005C7B9D"/>
    <w:rsid w:val="005D019F"/>
    <w:rsid w:val="005D0242"/>
    <w:rsid w:val="005D1644"/>
    <w:rsid w:val="005D39B5"/>
    <w:rsid w:val="006139FE"/>
    <w:rsid w:val="00673F5B"/>
    <w:rsid w:val="0067492C"/>
    <w:rsid w:val="00675F72"/>
    <w:rsid w:val="006841BA"/>
    <w:rsid w:val="006A78A5"/>
    <w:rsid w:val="006B239D"/>
    <w:rsid w:val="006B2909"/>
    <w:rsid w:val="006B3EFB"/>
    <w:rsid w:val="006B517E"/>
    <w:rsid w:val="006D4EE4"/>
    <w:rsid w:val="006E23F7"/>
    <w:rsid w:val="0071780B"/>
    <w:rsid w:val="00725911"/>
    <w:rsid w:val="00754A10"/>
    <w:rsid w:val="0078098C"/>
    <w:rsid w:val="00781CEC"/>
    <w:rsid w:val="00786B4C"/>
    <w:rsid w:val="007879C3"/>
    <w:rsid w:val="00793982"/>
    <w:rsid w:val="007A0264"/>
    <w:rsid w:val="007A2F9A"/>
    <w:rsid w:val="007B02A0"/>
    <w:rsid w:val="007C4B8D"/>
    <w:rsid w:val="007E7D5D"/>
    <w:rsid w:val="007F4F8A"/>
    <w:rsid w:val="00812F73"/>
    <w:rsid w:val="008133C9"/>
    <w:rsid w:val="0082060B"/>
    <w:rsid w:val="00820BDE"/>
    <w:rsid w:val="00820F21"/>
    <w:rsid w:val="0082260D"/>
    <w:rsid w:val="00827467"/>
    <w:rsid w:val="00837C4A"/>
    <w:rsid w:val="00841B75"/>
    <w:rsid w:val="008464D2"/>
    <w:rsid w:val="00853611"/>
    <w:rsid w:val="008616DE"/>
    <w:rsid w:val="00861BC5"/>
    <w:rsid w:val="00874C0D"/>
    <w:rsid w:val="00891041"/>
    <w:rsid w:val="00893003"/>
    <w:rsid w:val="00896E23"/>
    <w:rsid w:val="008A7122"/>
    <w:rsid w:val="008B1D64"/>
    <w:rsid w:val="008C006A"/>
    <w:rsid w:val="008C59BF"/>
    <w:rsid w:val="008E2865"/>
    <w:rsid w:val="008F03AB"/>
    <w:rsid w:val="008F2B47"/>
    <w:rsid w:val="008F5ADB"/>
    <w:rsid w:val="00902A88"/>
    <w:rsid w:val="00907EC0"/>
    <w:rsid w:val="009307BC"/>
    <w:rsid w:val="00932B50"/>
    <w:rsid w:val="00940C5D"/>
    <w:rsid w:val="00976613"/>
    <w:rsid w:val="009C4796"/>
    <w:rsid w:val="009C6752"/>
    <w:rsid w:val="009D1A66"/>
    <w:rsid w:val="009D4862"/>
    <w:rsid w:val="009F1099"/>
    <w:rsid w:val="009F405A"/>
    <w:rsid w:val="009F7960"/>
    <w:rsid w:val="00A006B9"/>
    <w:rsid w:val="00A031BC"/>
    <w:rsid w:val="00A173CD"/>
    <w:rsid w:val="00A203D3"/>
    <w:rsid w:val="00A314B8"/>
    <w:rsid w:val="00A4275B"/>
    <w:rsid w:val="00A45077"/>
    <w:rsid w:val="00A602A4"/>
    <w:rsid w:val="00A63CC3"/>
    <w:rsid w:val="00A64FAE"/>
    <w:rsid w:val="00A73AE8"/>
    <w:rsid w:val="00A805C2"/>
    <w:rsid w:val="00A82B55"/>
    <w:rsid w:val="00A8702D"/>
    <w:rsid w:val="00AB5007"/>
    <w:rsid w:val="00AB576E"/>
    <w:rsid w:val="00B01E81"/>
    <w:rsid w:val="00B320AC"/>
    <w:rsid w:val="00B32C51"/>
    <w:rsid w:val="00B340D1"/>
    <w:rsid w:val="00B34F3D"/>
    <w:rsid w:val="00B357DA"/>
    <w:rsid w:val="00B4516D"/>
    <w:rsid w:val="00B54CCE"/>
    <w:rsid w:val="00B712E0"/>
    <w:rsid w:val="00B76FB7"/>
    <w:rsid w:val="00B77D6C"/>
    <w:rsid w:val="00B82312"/>
    <w:rsid w:val="00B92D4D"/>
    <w:rsid w:val="00BD1B4B"/>
    <w:rsid w:val="00BD1DF0"/>
    <w:rsid w:val="00BF730C"/>
    <w:rsid w:val="00C25644"/>
    <w:rsid w:val="00C6759E"/>
    <w:rsid w:val="00C776F2"/>
    <w:rsid w:val="00C907AD"/>
    <w:rsid w:val="00CA747C"/>
    <w:rsid w:val="00CB535B"/>
    <w:rsid w:val="00CC36A4"/>
    <w:rsid w:val="00CC4FCB"/>
    <w:rsid w:val="00CD10CE"/>
    <w:rsid w:val="00CD4357"/>
    <w:rsid w:val="00CE08BC"/>
    <w:rsid w:val="00CE6328"/>
    <w:rsid w:val="00CF7B3A"/>
    <w:rsid w:val="00D06B35"/>
    <w:rsid w:val="00D449E0"/>
    <w:rsid w:val="00D5143A"/>
    <w:rsid w:val="00D62D0C"/>
    <w:rsid w:val="00DB3D82"/>
    <w:rsid w:val="00DB4457"/>
    <w:rsid w:val="00DB5FA7"/>
    <w:rsid w:val="00DB6CA2"/>
    <w:rsid w:val="00DC2B65"/>
    <w:rsid w:val="00DC3668"/>
    <w:rsid w:val="00DE5E86"/>
    <w:rsid w:val="00DE6A7D"/>
    <w:rsid w:val="00DF695C"/>
    <w:rsid w:val="00DF7B68"/>
    <w:rsid w:val="00DF7E57"/>
    <w:rsid w:val="00E052D1"/>
    <w:rsid w:val="00E14555"/>
    <w:rsid w:val="00E451CD"/>
    <w:rsid w:val="00E50907"/>
    <w:rsid w:val="00E63A6F"/>
    <w:rsid w:val="00E708EE"/>
    <w:rsid w:val="00E8078F"/>
    <w:rsid w:val="00E80F6B"/>
    <w:rsid w:val="00E81249"/>
    <w:rsid w:val="00ED1A2C"/>
    <w:rsid w:val="00ED2E26"/>
    <w:rsid w:val="00EE1DA8"/>
    <w:rsid w:val="00EE60BA"/>
    <w:rsid w:val="00EF02F1"/>
    <w:rsid w:val="00EF1CA3"/>
    <w:rsid w:val="00EF6646"/>
    <w:rsid w:val="00F04D9A"/>
    <w:rsid w:val="00F15662"/>
    <w:rsid w:val="00F60823"/>
    <w:rsid w:val="00F6238E"/>
    <w:rsid w:val="00F634F3"/>
    <w:rsid w:val="00F70F8B"/>
    <w:rsid w:val="00F71733"/>
    <w:rsid w:val="00F95AAC"/>
    <w:rsid w:val="00F95B34"/>
    <w:rsid w:val="00FA4408"/>
    <w:rsid w:val="00FA778D"/>
    <w:rsid w:val="00FB39B9"/>
    <w:rsid w:val="00FD0CD3"/>
    <w:rsid w:val="00FE25B4"/>
    <w:rsid w:val="00FE7031"/>
    <w:rsid w:val="00FF0F61"/>
    <w:rsid w:val="00FF1FF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3C220B-DFDB-449D-BD95-B96A74969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4457"/>
    <w:pPr>
      <w:spacing w:after="0" w:line="240" w:lineRule="auto"/>
    </w:pPr>
    <w:rPr>
      <w:rFonts w:ascii="Times New Roman" w:eastAsia="Times New Roman" w:hAnsi="Times New Roman" w:cs="Times New Roman"/>
      <w:sz w:val="24"/>
      <w:szCs w:val="24"/>
      <w:lang w:eastAsia="lv-LV"/>
    </w:rPr>
  </w:style>
  <w:style w:type="paragraph" w:styleId="Heading3">
    <w:name w:val="heading 3"/>
    <w:basedOn w:val="Normal"/>
    <w:link w:val="Heading3Char"/>
    <w:qFormat/>
    <w:rsid w:val="00ED1A2C"/>
    <w:pPr>
      <w:spacing w:before="100" w:beforeAutospacing="1" w:after="100" w:afterAutospacing="1"/>
      <w:outlineLvl w:val="2"/>
    </w:pPr>
    <w:rPr>
      <w:rFonts w:eastAsia="Calibri"/>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ED1A2C"/>
    <w:rPr>
      <w:rFonts w:ascii="Times New Roman" w:eastAsia="Calibri" w:hAnsi="Times New Roman" w:cs="Times New Roman"/>
      <w:b/>
      <w:bCs/>
      <w:sz w:val="27"/>
      <w:szCs w:val="27"/>
      <w:lang w:eastAsia="lv-LV"/>
    </w:rPr>
  </w:style>
  <w:style w:type="paragraph" w:styleId="ListParagraph">
    <w:name w:val="List Paragraph"/>
    <w:aliases w:val="2"/>
    <w:basedOn w:val="Normal"/>
    <w:link w:val="ListParagraphChar"/>
    <w:uiPriority w:val="34"/>
    <w:qFormat/>
    <w:rsid w:val="00ED1A2C"/>
    <w:pPr>
      <w:ind w:left="720"/>
      <w:contextualSpacing/>
    </w:pPr>
  </w:style>
  <w:style w:type="paragraph" w:styleId="NoSpacing">
    <w:name w:val="No Spacing"/>
    <w:qFormat/>
    <w:rsid w:val="00A203D3"/>
    <w:pPr>
      <w:spacing w:after="0" w:line="240" w:lineRule="auto"/>
    </w:pPr>
    <w:rPr>
      <w:rFonts w:ascii="Times New Roman" w:eastAsia="Calibri" w:hAnsi="Times New Roman" w:cs="Times New Roman"/>
      <w:sz w:val="24"/>
      <w:szCs w:val="24"/>
      <w:lang w:eastAsia="lv-LV"/>
    </w:rPr>
  </w:style>
  <w:style w:type="paragraph" w:styleId="BalloonText">
    <w:name w:val="Balloon Text"/>
    <w:basedOn w:val="Normal"/>
    <w:link w:val="BalloonTextChar"/>
    <w:uiPriority w:val="99"/>
    <w:semiHidden/>
    <w:unhideWhenUsed/>
    <w:rsid w:val="00861BC5"/>
    <w:rPr>
      <w:rFonts w:ascii="Tahoma" w:hAnsi="Tahoma" w:cs="Tahoma"/>
      <w:sz w:val="16"/>
      <w:szCs w:val="16"/>
    </w:rPr>
  </w:style>
  <w:style w:type="character" w:customStyle="1" w:styleId="BalloonTextChar">
    <w:name w:val="Balloon Text Char"/>
    <w:basedOn w:val="DefaultParagraphFont"/>
    <w:link w:val="BalloonText"/>
    <w:uiPriority w:val="99"/>
    <w:semiHidden/>
    <w:rsid w:val="00861BC5"/>
    <w:rPr>
      <w:rFonts w:ascii="Tahoma" w:eastAsia="Times New Roman" w:hAnsi="Tahoma" w:cs="Tahoma"/>
      <w:sz w:val="16"/>
      <w:szCs w:val="16"/>
      <w:lang w:eastAsia="lv-LV"/>
    </w:rPr>
  </w:style>
  <w:style w:type="character" w:styleId="Hyperlink">
    <w:name w:val="Hyperlink"/>
    <w:basedOn w:val="DefaultParagraphFont"/>
    <w:uiPriority w:val="99"/>
    <w:unhideWhenUsed/>
    <w:rsid w:val="00861BC5"/>
    <w:rPr>
      <w:color w:val="0563C1" w:themeColor="hyperlink"/>
      <w:u w:val="single"/>
    </w:rPr>
  </w:style>
  <w:style w:type="paragraph" w:customStyle="1" w:styleId="Default">
    <w:name w:val="Default"/>
    <w:rsid w:val="00FE7031"/>
    <w:pPr>
      <w:autoSpaceDE w:val="0"/>
      <w:autoSpaceDN w:val="0"/>
      <w:adjustRightInd w:val="0"/>
      <w:spacing w:after="0" w:line="240" w:lineRule="auto"/>
    </w:pPr>
    <w:rPr>
      <w:rFonts w:ascii="Verdana" w:hAnsi="Verdana" w:cs="Verdana"/>
      <w:color w:val="000000"/>
      <w:sz w:val="24"/>
      <w:szCs w:val="24"/>
    </w:rPr>
  </w:style>
  <w:style w:type="paragraph" w:styleId="HTMLPreformatted">
    <w:name w:val="HTML Preformatted"/>
    <w:basedOn w:val="Normal"/>
    <w:link w:val="HTMLPreformattedChar"/>
    <w:uiPriority w:val="99"/>
    <w:unhideWhenUsed/>
    <w:rsid w:val="008616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8616DE"/>
    <w:rPr>
      <w:rFonts w:ascii="Courier New" w:eastAsia="Times New Roman" w:hAnsi="Courier New" w:cs="Courier New"/>
      <w:sz w:val="20"/>
      <w:szCs w:val="20"/>
      <w:lang w:eastAsia="lv-LV"/>
    </w:rPr>
  </w:style>
  <w:style w:type="character" w:styleId="Strong">
    <w:name w:val="Strong"/>
    <w:uiPriority w:val="22"/>
    <w:qFormat/>
    <w:rsid w:val="001C467B"/>
    <w:rPr>
      <w:b/>
      <w:bCs/>
    </w:rPr>
  </w:style>
  <w:style w:type="paragraph" w:styleId="CommentText">
    <w:name w:val="annotation text"/>
    <w:basedOn w:val="Normal"/>
    <w:link w:val="CommentTextChar"/>
    <w:semiHidden/>
    <w:rsid w:val="00E80F6B"/>
    <w:rPr>
      <w:sz w:val="20"/>
      <w:szCs w:val="20"/>
      <w:lang w:val="en-GB"/>
    </w:rPr>
  </w:style>
  <w:style w:type="character" w:customStyle="1" w:styleId="CommentTextChar">
    <w:name w:val="Comment Text Char"/>
    <w:basedOn w:val="DefaultParagraphFont"/>
    <w:link w:val="CommentText"/>
    <w:semiHidden/>
    <w:rsid w:val="00E80F6B"/>
    <w:rPr>
      <w:rFonts w:ascii="Times New Roman" w:eastAsia="Times New Roman" w:hAnsi="Times New Roman" w:cs="Times New Roman"/>
      <w:sz w:val="20"/>
      <w:szCs w:val="20"/>
      <w:lang w:val="en-GB" w:eastAsia="lv-LV"/>
    </w:rPr>
  </w:style>
  <w:style w:type="character" w:customStyle="1" w:styleId="fontstyle01">
    <w:name w:val="fontstyle01"/>
    <w:rsid w:val="00416992"/>
    <w:rPr>
      <w:rFonts w:ascii="Times New Roman" w:hAnsi="Times New Roman" w:cs="Times New Roman" w:hint="default"/>
      <w:b/>
      <w:bCs/>
      <w:i/>
      <w:iCs/>
      <w:color w:val="0F6FC6"/>
      <w:sz w:val="24"/>
      <w:szCs w:val="24"/>
    </w:rPr>
  </w:style>
  <w:style w:type="character" w:customStyle="1" w:styleId="ListParagraphChar">
    <w:name w:val="List Paragraph Char"/>
    <w:aliases w:val="2 Char"/>
    <w:link w:val="ListParagraph"/>
    <w:uiPriority w:val="34"/>
    <w:locked/>
    <w:rsid w:val="00C25644"/>
    <w:rPr>
      <w:rFonts w:ascii="Times New Roman" w:eastAsia="Times New Roman" w:hAnsi="Times New Roman" w:cs="Times New Roman"/>
      <w:sz w:val="24"/>
      <w:szCs w:val="24"/>
      <w:lang w:eastAsia="lv-LV"/>
    </w:rPr>
  </w:style>
  <w:style w:type="paragraph" w:customStyle="1" w:styleId="mt-translation">
    <w:name w:val="mt-translation"/>
    <w:basedOn w:val="Normal"/>
    <w:rsid w:val="003A76C3"/>
    <w:pPr>
      <w:spacing w:before="100" w:beforeAutospacing="1" w:after="100" w:afterAutospacing="1"/>
    </w:pPr>
  </w:style>
  <w:style w:type="character" w:customStyle="1" w:styleId="shorttext">
    <w:name w:val="short_text"/>
    <w:basedOn w:val="DefaultParagraphFont"/>
    <w:rsid w:val="00DE5E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858751">
      <w:bodyDiv w:val="1"/>
      <w:marLeft w:val="0"/>
      <w:marRight w:val="0"/>
      <w:marTop w:val="0"/>
      <w:marBottom w:val="0"/>
      <w:divBdr>
        <w:top w:val="none" w:sz="0" w:space="0" w:color="auto"/>
        <w:left w:val="none" w:sz="0" w:space="0" w:color="auto"/>
        <w:bottom w:val="none" w:sz="0" w:space="0" w:color="auto"/>
        <w:right w:val="none" w:sz="0" w:space="0" w:color="auto"/>
      </w:divBdr>
    </w:div>
    <w:div w:id="181359721">
      <w:bodyDiv w:val="1"/>
      <w:marLeft w:val="0"/>
      <w:marRight w:val="0"/>
      <w:marTop w:val="0"/>
      <w:marBottom w:val="0"/>
      <w:divBdr>
        <w:top w:val="none" w:sz="0" w:space="0" w:color="auto"/>
        <w:left w:val="none" w:sz="0" w:space="0" w:color="auto"/>
        <w:bottom w:val="none" w:sz="0" w:space="0" w:color="auto"/>
        <w:right w:val="none" w:sz="0" w:space="0" w:color="auto"/>
      </w:divBdr>
    </w:div>
    <w:div w:id="342710599">
      <w:bodyDiv w:val="1"/>
      <w:marLeft w:val="0"/>
      <w:marRight w:val="0"/>
      <w:marTop w:val="0"/>
      <w:marBottom w:val="0"/>
      <w:divBdr>
        <w:top w:val="none" w:sz="0" w:space="0" w:color="auto"/>
        <w:left w:val="none" w:sz="0" w:space="0" w:color="auto"/>
        <w:bottom w:val="none" w:sz="0" w:space="0" w:color="auto"/>
        <w:right w:val="none" w:sz="0" w:space="0" w:color="auto"/>
      </w:divBdr>
      <w:divsChild>
        <w:div w:id="2103912317">
          <w:marLeft w:val="0"/>
          <w:marRight w:val="0"/>
          <w:marTop w:val="0"/>
          <w:marBottom w:val="0"/>
          <w:divBdr>
            <w:top w:val="none" w:sz="0" w:space="0" w:color="auto"/>
            <w:left w:val="none" w:sz="0" w:space="0" w:color="auto"/>
            <w:bottom w:val="none" w:sz="0" w:space="0" w:color="auto"/>
            <w:right w:val="none" w:sz="0" w:space="0" w:color="auto"/>
          </w:divBdr>
        </w:div>
        <w:div w:id="2045128174">
          <w:marLeft w:val="0"/>
          <w:marRight w:val="0"/>
          <w:marTop w:val="0"/>
          <w:marBottom w:val="0"/>
          <w:divBdr>
            <w:top w:val="none" w:sz="0" w:space="0" w:color="auto"/>
            <w:left w:val="none" w:sz="0" w:space="0" w:color="auto"/>
            <w:bottom w:val="none" w:sz="0" w:space="0" w:color="auto"/>
            <w:right w:val="none" w:sz="0" w:space="0" w:color="auto"/>
          </w:divBdr>
        </w:div>
        <w:div w:id="135802680">
          <w:marLeft w:val="0"/>
          <w:marRight w:val="0"/>
          <w:marTop w:val="0"/>
          <w:marBottom w:val="0"/>
          <w:divBdr>
            <w:top w:val="none" w:sz="0" w:space="0" w:color="auto"/>
            <w:left w:val="none" w:sz="0" w:space="0" w:color="auto"/>
            <w:bottom w:val="none" w:sz="0" w:space="0" w:color="auto"/>
            <w:right w:val="none" w:sz="0" w:space="0" w:color="auto"/>
          </w:divBdr>
        </w:div>
        <w:div w:id="131602177">
          <w:marLeft w:val="0"/>
          <w:marRight w:val="0"/>
          <w:marTop w:val="0"/>
          <w:marBottom w:val="0"/>
          <w:divBdr>
            <w:top w:val="none" w:sz="0" w:space="0" w:color="auto"/>
            <w:left w:val="none" w:sz="0" w:space="0" w:color="auto"/>
            <w:bottom w:val="none" w:sz="0" w:space="0" w:color="auto"/>
            <w:right w:val="none" w:sz="0" w:space="0" w:color="auto"/>
          </w:divBdr>
        </w:div>
        <w:div w:id="441002648">
          <w:marLeft w:val="0"/>
          <w:marRight w:val="0"/>
          <w:marTop w:val="0"/>
          <w:marBottom w:val="0"/>
          <w:divBdr>
            <w:top w:val="none" w:sz="0" w:space="0" w:color="auto"/>
            <w:left w:val="none" w:sz="0" w:space="0" w:color="auto"/>
            <w:bottom w:val="none" w:sz="0" w:space="0" w:color="auto"/>
            <w:right w:val="none" w:sz="0" w:space="0" w:color="auto"/>
          </w:divBdr>
        </w:div>
        <w:div w:id="772362183">
          <w:marLeft w:val="0"/>
          <w:marRight w:val="0"/>
          <w:marTop w:val="0"/>
          <w:marBottom w:val="0"/>
          <w:divBdr>
            <w:top w:val="none" w:sz="0" w:space="0" w:color="auto"/>
            <w:left w:val="none" w:sz="0" w:space="0" w:color="auto"/>
            <w:bottom w:val="none" w:sz="0" w:space="0" w:color="auto"/>
            <w:right w:val="none" w:sz="0" w:space="0" w:color="auto"/>
          </w:divBdr>
        </w:div>
      </w:divsChild>
    </w:div>
    <w:div w:id="692460519">
      <w:bodyDiv w:val="1"/>
      <w:marLeft w:val="0"/>
      <w:marRight w:val="0"/>
      <w:marTop w:val="0"/>
      <w:marBottom w:val="0"/>
      <w:divBdr>
        <w:top w:val="none" w:sz="0" w:space="0" w:color="auto"/>
        <w:left w:val="none" w:sz="0" w:space="0" w:color="auto"/>
        <w:bottom w:val="none" w:sz="0" w:space="0" w:color="auto"/>
        <w:right w:val="none" w:sz="0" w:space="0" w:color="auto"/>
      </w:divBdr>
    </w:div>
    <w:div w:id="730229846">
      <w:bodyDiv w:val="1"/>
      <w:marLeft w:val="0"/>
      <w:marRight w:val="0"/>
      <w:marTop w:val="0"/>
      <w:marBottom w:val="0"/>
      <w:divBdr>
        <w:top w:val="none" w:sz="0" w:space="0" w:color="auto"/>
        <w:left w:val="none" w:sz="0" w:space="0" w:color="auto"/>
        <w:bottom w:val="none" w:sz="0" w:space="0" w:color="auto"/>
        <w:right w:val="none" w:sz="0" w:space="0" w:color="auto"/>
      </w:divBdr>
    </w:div>
    <w:div w:id="878274131">
      <w:bodyDiv w:val="1"/>
      <w:marLeft w:val="0"/>
      <w:marRight w:val="0"/>
      <w:marTop w:val="0"/>
      <w:marBottom w:val="0"/>
      <w:divBdr>
        <w:top w:val="none" w:sz="0" w:space="0" w:color="auto"/>
        <w:left w:val="none" w:sz="0" w:space="0" w:color="auto"/>
        <w:bottom w:val="none" w:sz="0" w:space="0" w:color="auto"/>
        <w:right w:val="none" w:sz="0" w:space="0" w:color="auto"/>
      </w:divBdr>
    </w:div>
    <w:div w:id="928545190">
      <w:bodyDiv w:val="1"/>
      <w:marLeft w:val="0"/>
      <w:marRight w:val="0"/>
      <w:marTop w:val="0"/>
      <w:marBottom w:val="0"/>
      <w:divBdr>
        <w:top w:val="none" w:sz="0" w:space="0" w:color="auto"/>
        <w:left w:val="none" w:sz="0" w:space="0" w:color="auto"/>
        <w:bottom w:val="none" w:sz="0" w:space="0" w:color="auto"/>
        <w:right w:val="none" w:sz="0" w:space="0" w:color="auto"/>
      </w:divBdr>
    </w:div>
    <w:div w:id="1015884879">
      <w:bodyDiv w:val="1"/>
      <w:marLeft w:val="0"/>
      <w:marRight w:val="0"/>
      <w:marTop w:val="0"/>
      <w:marBottom w:val="0"/>
      <w:divBdr>
        <w:top w:val="none" w:sz="0" w:space="0" w:color="auto"/>
        <w:left w:val="none" w:sz="0" w:space="0" w:color="auto"/>
        <w:bottom w:val="none" w:sz="0" w:space="0" w:color="auto"/>
        <w:right w:val="none" w:sz="0" w:space="0" w:color="auto"/>
      </w:divBdr>
      <w:divsChild>
        <w:div w:id="1943687168">
          <w:marLeft w:val="0"/>
          <w:marRight w:val="0"/>
          <w:marTop w:val="0"/>
          <w:marBottom w:val="0"/>
          <w:divBdr>
            <w:top w:val="none" w:sz="0" w:space="0" w:color="auto"/>
            <w:left w:val="none" w:sz="0" w:space="0" w:color="auto"/>
            <w:bottom w:val="none" w:sz="0" w:space="0" w:color="auto"/>
            <w:right w:val="none" w:sz="0" w:space="0" w:color="auto"/>
          </w:divBdr>
        </w:div>
        <w:div w:id="1060785159">
          <w:marLeft w:val="0"/>
          <w:marRight w:val="0"/>
          <w:marTop w:val="0"/>
          <w:marBottom w:val="0"/>
          <w:divBdr>
            <w:top w:val="none" w:sz="0" w:space="0" w:color="auto"/>
            <w:left w:val="none" w:sz="0" w:space="0" w:color="auto"/>
            <w:bottom w:val="none" w:sz="0" w:space="0" w:color="auto"/>
            <w:right w:val="none" w:sz="0" w:space="0" w:color="auto"/>
          </w:divBdr>
          <w:divsChild>
            <w:div w:id="1780100277">
              <w:marLeft w:val="0"/>
              <w:marRight w:val="0"/>
              <w:marTop w:val="0"/>
              <w:marBottom w:val="0"/>
              <w:divBdr>
                <w:top w:val="none" w:sz="0" w:space="0" w:color="auto"/>
                <w:left w:val="none" w:sz="0" w:space="0" w:color="auto"/>
                <w:bottom w:val="none" w:sz="0" w:space="0" w:color="auto"/>
                <w:right w:val="none" w:sz="0" w:space="0" w:color="auto"/>
              </w:divBdr>
              <w:divsChild>
                <w:div w:id="1831603974">
                  <w:marLeft w:val="0"/>
                  <w:marRight w:val="0"/>
                  <w:marTop w:val="0"/>
                  <w:marBottom w:val="0"/>
                  <w:divBdr>
                    <w:top w:val="none" w:sz="0" w:space="0" w:color="auto"/>
                    <w:left w:val="none" w:sz="0" w:space="0" w:color="auto"/>
                    <w:bottom w:val="none" w:sz="0" w:space="0" w:color="auto"/>
                    <w:right w:val="none" w:sz="0" w:space="0" w:color="auto"/>
                  </w:divBdr>
                  <w:divsChild>
                    <w:div w:id="1993480246">
                      <w:marLeft w:val="0"/>
                      <w:marRight w:val="0"/>
                      <w:marTop w:val="0"/>
                      <w:marBottom w:val="0"/>
                      <w:divBdr>
                        <w:top w:val="none" w:sz="0" w:space="0" w:color="auto"/>
                        <w:left w:val="none" w:sz="0" w:space="0" w:color="auto"/>
                        <w:bottom w:val="none" w:sz="0" w:space="0" w:color="auto"/>
                        <w:right w:val="none" w:sz="0" w:space="0" w:color="auto"/>
                      </w:divBdr>
                      <w:divsChild>
                        <w:div w:id="1475172895">
                          <w:marLeft w:val="0"/>
                          <w:marRight w:val="0"/>
                          <w:marTop w:val="0"/>
                          <w:marBottom w:val="0"/>
                          <w:divBdr>
                            <w:top w:val="none" w:sz="0" w:space="0" w:color="auto"/>
                            <w:left w:val="none" w:sz="0" w:space="0" w:color="auto"/>
                            <w:bottom w:val="none" w:sz="0" w:space="0" w:color="auto"/>
                            <w:right w:val="none" w:sz="0" w:space="0" w:color="auto"/>
                          </w:divBdr>
                          <w:divsChild>
                            <w:div w:id="801966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8025173">
      <w:bodyDiv w:val="1"/>
      <w:marLeft w:val="0"/>
      <w:marRight w:val="0"/>
      <w:marTop w:val="0"/>
      <w:marBottom w:val="0"/>
      <w:divBdr>
        <w:top w:val="none" w:sz="0" w:space="0" w:color="auto"/>
        <w:left w:val="none" w:sz="0" w:space="0" w:color="auto"/>
        <w:bottom w:val="none" w:sz="0" w:space="0" w:color="auto"/>
        <w:right w:val="none" w:sz="0" w:space="0" w:color="auto"/>
      </w:divBdr>
    </w:div>
    <w:div w:id="1444686756">
      <w:bodyDiv w:val="1"/>
      <w:marLeft w:val="0"/>
      <w:marRight w:val="0"/>
      <w:marTop w:val="0"/>
      <w:marBottom w:val="0"/>
      <w:divBdr>
        <w:top w:val="none" w:sz="0" w:space="0" w:color="auto"/>
        <w:left w:val="none" w:sz="0" w:space="0" w:color="auto"/>
        <w:bottom w:val="none" w:sz="0" w:space="0" w:color="auto"/>
        <w:right w:val="none" w:sz="0" w:space="0" w:color="auto"/>
      </w:divBdr>
    </w:div>
    <w:div w:id="1553728647">
      <w:bodyDiv w:val="1"/>
      <w:marLeft w:val="0"/>
      <w:marRight w:val="0"/>
      <w:marTop w:val="0"/>
      <w:marBottom w:val="0"/>
      <w:divBdr>
        <w:top w:val="none" w:sz="0" w:space="0" w:color="auto"/>
        <w:left w:val="none" w:sz="0" w:space="0" w:color="auto"/>
        <w:bottom w:val="none" w:sz="0" w:space="0" w:color="auto"/>
        <w:right w:val="none" w:sz="0" w:space="0" w:color="auto"/>
      </w:divBdr>
    </w:div>
    <w:div w:id="1675690106">
      <w:bodyDiv w:val="1"/>
      <w:marLeft w:val="0"/>
      <w:marRight w:val="0"/>
      <w:marTop w:val="0"/>
      <w:marBottom w:val="0"/>
      <w:divBdr>
        <w:top w:val="none" w:sz="0" w:space="0" w:color="auto"/>
        <w:left w:val="none" w:sz="0" w:space="0" w:color="auto"/>
        <w:bottom w:val="none" w:sz="0" w:space="0" w:color="auto"/>
        <w:right w:val="none" w:sz="0" w:space="0" w:color="auto"/>
      </w:divBdr>
    </w:div>
    <w:div w:id="1971134044">
      <w:bodyDiv w:val="1"/>
      <w:marLeft w:val="0"/>
      <w:marRight w:val="0"/>
      <w:marTop w:val="0"/>
      <w:marBottom w:val="0"/>
      <w:divBdr>
        <w:top w:val="none" w:sz="0" w:space="0" w:color="auto"/>
        <w:left w:val="none" w:sz="0" w:space="0" w:color="auto"/>
        <w:bottom w:val="none" w:sz="0" w:space="0" w:color="auto"/>
        <w:right w:val="none" w:sz="0" w:space="0" w:color="auto"/>
      </w:divBdr>
    </w:div>
    <w:div w:id="2000693014">
      <w:bodyDiv w:val="1"/>
      <w:marLeft w:val="0"/>
      <w:marRight w:val="0"/>
      <w:marTop w:val="0"/>
      <w:marBottom w:val="0"/>
      <w:divBdr>
        <w:top w:val="none" w:sz="0" w:space="0" w:color="auto"/>
        <w:left w:val="none" w:sz="0" w:space="0" w:color="auto"/>
        <w:bottom w:val="none" w:sz="0" w:space="0" w:color="auto"/>
        <w:right w:val="none" w:sz="0" w:space="0" w:color="auto"/>
      </w:divBdr>
      <w:divsChild>
        <w:div w:id="640042883">
          <w:marLeft w:val="0"/>
          <w:marRight w:val="0"/>
          <w:marTop w:val="0"/>
          <w:marBottom w:val="0"/>
          <w:divBdr>
            <w:top w:val="none" w:sz="0" w:space="0" w:color="auto"/>
            <w:left w:val="none" w:sz="0" w:space="0" w:color="auto"/>
            <w:bottom w:val="none" w:sz="0" w:space="0" w:color="auto"/>
            <w:right w:val="none" w:sz="0" w:space="0" w:color="auto"/>
          </w:divBdr>
        </w:div>
        <w:div w:id="460925295">
          <w:marLeft w:val="0"/>
          <w:marRight w:val="0"/>
          <w:marTop w:val="0"/>
          <w:marBottom w:val="0"/>
          <w:divBdr>
            <w:top w:val="none" w:sz="0" w:space="0" w:color="auto"/>
            <w:left w:val="none" w:sz="0" w:space="0" w:color="auto"/>
            <w:bottom w:val="none" w:sz="0" w:space="0" w:color="auto"/>
            <w:right w:val="none" w:sz="0" w:space="0" w:color="auto"/>
          </w:divBdr>
        </w:div>
        <w:div w:id="680161127">
          <w:marLeft w:val="0"/>
          <w:marRight w:val="0"/>
          <w:marTop w:val="0"/>
          <w:marBottom w:val="0"/>
          <w:divBdr>
            <w:top w:val="none" w:sz="0" w:space="0" w:color="auto"/>
            <w:left w:val="none" w:sz="0" w:space="0" w:color="auto"/>
            <w:bottom w:val="none" w:sz="0" w:space="0" w:color="auto"/>
            <w:right w:val="none" w:sz="0" w:space="0" w:color="auto"/>
          </w:divBdr>
        </w:div>
        <w:div w:id="1653484294">
          <w:marLeft w:val="0"/>
          <w:marRight w:val="0"/>
          <w:marTop w:val="0"/>
          <w:marBottom w:val="0"/>
          <w:divBdr>
            <w:top w:val="none" w:sz="0" w:space="0" w:color="auto"/>
            <w:left w:val="none" w:sz="0" w:space="0" w:color="auto"/>
            <w:bottom w:val="none" w:sz="0" w:space="0" w:color="auto"/>
            <w:right w:val="none" w:sz="0" w:space="0" w:color="auto"/>
          </w:divBdr>
        </w:div>
        <w:div w:id="238448186">
          <w:marLeft w:val="0"/>
          <w:marRight w:val="0"/>
          <w:marTop w:val="0"/>
          <w:marBottom w:val="0"/>
          <w:divBdr>
            <w:top w:val="none" w:sz="0" w:space="0" w:color="auto"/>
            <w:left w:val="none" w:sz="0" w:space="0" w:color="auto"/>
            <w:bottom w:val="none" w:sz="0" w:space="0" w:color="auto"/>
            <w:right w:val="none" w:sz="0" w:space="0" w:color="auto"/>
          </w:divBdr>
        </w:div>
        <w:div w:id="1311637742">
          <w:marLeft w:val="0"/>
          <w:marRight w:val="0"/>
          <w:marTop w:val="0"/>
          <w:marBottom w:val="0"/>
          <w:divBdr>
            <w:top w:val="none" w:sz="0" w:space="0" w:color="auto"/>
            <w:left w:val="none" w:sz="0" w:space="0" w:color="auto"/>
            <w:bottom w:val="none" w:sz="0" w:space="0" w:color="auto"/>
            <w:right w:val="none" w:sz="0" w:space="0" w:color="auto"/>
          </w:divBdr>
        </w:div>
        <w:div w:id="940145682">
          <w:marLeft w:val="0"/>
          <w:marRight w:val="0"/>
          <w:marTop w:val="0"/>
          <w:marBottom w:val="0"/>
          <w:divBdr>
            <w:top w:val="none" w:sz="0" w:space="0" w:color="auto"/>
            <w:left w:val="none" w:sz="0" w:space="0" w:color="auto"/>
            <w:bottom w:val="none" w:sz="0" w:space="0" w:color="auto"/>
            <w:right w:val="none" w:sz="0" w:space="0" w:color="auto"/>
          </w:divBdr>
        </w:div>
      </w:divsChild>
    </w:div>
    <w:div w:id="2072848127">
      <w:bodyDiv w:val="1"/>
      <w:marLeft w:val="0"/>
      <w:marRight w:val="0"/>
      <w:marTop w:val="0"/>
      <w:marBottom w:val="0"/>
      <w:divBdr>
        <w:top w:val="none" w:sz="0" w:space="0" w:color="auto"/>
        <w:left w:val="none" w:sz="0" w:space="0" w:color="auto"/>
        <w:bottom w:val="none" w:sz="0" w:space="0" w:color="auto"/>
        <w:right w:val="none" w:sz="0" w:space="0" w:color="auto"/>
      </w:divBdr>
      <w:divsChild>
        <w:div w:id="996419520">
          <w:marLeft w:val="0"/>
          <w:marRight w:val="0"/>
          <w:marTop w:val="0"/>
          <w:marBottom w:val="0"/>
          <w:divBdr>
            <w:top w:val="none" w:sz="0" w:space="0" w:color="auto"/>
            <w:left w:val="none" w:sz="0" w:space="0" w:color="auto"/>
            <w:bottom w:val="none" w:sz="0" w:space="0" w:color="auto"/>
            <w:right w:val="none" w:sz="0" w:space="0" w:color="auto"/>
          </w:divBdr>
        </w:div>
        <w:div w:id="146165964">
          <w:marLeft w:val="0"/>
          <w:marRight w:val="0"/>
          <w:marTop w:val="0"/>
          <w:marBottom w:val="0"/>
          <w:divBdr>
            <w:top w:val="none" w:sz="0" w:space="0" w:color="auto"/>
            <w:left w:val="none" w:sz="0" w:space="0" w:color="auto"/>
            <w:bottom w:val="none" w:sz="0" w:space="0" w:color="auto"/>
            <w:right w:val="none" w:sz="0" w:space="0" w:color="auto"/>
          </w:divBdr>
        </w:div>
        <w:div w:id="1207520965">
          <w:marLeft w:val="0"/>
          <w:marRight w:val="0"/>
          <w:marTop w:val="0"/>
          <w:marBottom w:val="0"/>
          <w:divBdr>
            <w:top w:val="none" w:sz="0" w:space="0" w:color="auto"/>
            <w:left w:val="none" w:sz="0" w:space="0" w:color="auto"/>
            <w:bottom w:val="none" w:sz="0" w:space="0" w:color="auto"/>
            <w:right w:val="none" w:sz="0" w:space="0" w:color="auto"/>
          </w:divBdr>
        </w:div>
        <w:div w:id="142626645">
          <w:marLeft w:val="0"/>
          <w:marRight w:val="0"/>
          <w:marTop w:val="0"/>
          <w:marBottom w:val="0"/>
          <w:divBdr>
            <w:top w:val="none" w:sz="0" w:space="0" w:color="auto"/>
            <w:left w:val="none" w:sz="0" w:space="0" w:color="auto"/>
            <w:bottom w:val="none" w:sz="0" w:space="0" w:color="auto"/>
            <w:right w:val="none" w:sz="0" w:space="0" w:color="auto"/>
          </w:divBdr>
        </w:div>
        <w:div w:id="129595380">
          <w:marLeft w:val="0"/>
          <w:marRight w:val="0"/>
          <w:marTop w:val="0"/>
          <w:marBottom w:val="0"/>
          <w:divBdr>
            <w:top w:val="none" w:sz="0" w:space="0" w:color="auto"/>
            <w:left w:val="none" w:sz="0" w:space="0" w:color="auto"/>
            <w:bottom w:val="none" w:sz="0" w:space="0" w:color="auto"/>
            <w:right w:val="none" w:sz="0" w:space="0" w:color="auto"/>
          </w:divBdr>
        </w:div>
      </w:divsChild>
    </w:div>
    <w:div w:id="2093233882">
      <w:bodyDiv w:val="1"/>
      <w:marLeft w:val="0"/>
      <w:marRight w:val="0"/>
      <w:marTop w:val="0"/>
      <w:marBottom w:val="0"/>
      <w:divBdr>
        <w:top w:val="none" w:sz="0" w:space="0" w:color="auto"/>
        <w:left w:val="none" w:sz="0" w:space="0" w:color="auto"/>
        <w:bottom w:val="none" w:sz="0" w:space="0" w:color="auto"/>
        <w:right w:val="none" w:sz="0" w:space="0" w:color="auto"/>
      </w:divBdr>
      <w:divsChild>
        <w:div w:id="1570576329">
          <w:marLeft w:val="0"/>
          <w:marRight w:val="0"/>
          <w:marTop w:val="0"/>
          <w:marBottom w:val="0"/>
          <w:divBdr>
            <w:top w:val="none" w:sz="0" w:space="0" w:color="auto"/>
            <w:left w:val="none" w:sz="0" w:space="0" w:color="auto"/>
            <w:bottom w:val="none" w:sz="0" w:space="0" w:color="auto"/>
            <w:right w:val="none" w:sz="0" w:space="0" w:color="auto"/>
          </w:divBdr>
          <w:divsChild>
            <w:div w:id="16189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916643">
      <w:bodyDiv w:val="1"/>
      <w:marLeft w:val="0"/>
      <w:marRight w:val="0"/>
      <w:marTop w:val="0"/>
      <w:marBottom w:val="0"/>
      <w:divBdr>
        <w:top w:val="none" w:sz="0" w:space="0" w:color="auto"/>
        <w:left w:val="none" w:sz="0" w:space="0" w:color="auto"/>
        <w:bottom w:val="none" w:sz="0" w:space="0" w:color="auto"/>
        <w:right w:val="none" w:sz="0" w:space="0" w:color="auto"/>
      </w:divBdr>
      <w:divsChild>
        <w:div w:id="1817988533">
          <w:marLeft w:val="0"/>
          <w:marRight w:val="0"/>
          <w:marTop w:val="0"/>
          <w:marBottom w:val="0"/>
          <w:divBdr>
            <w:top w:val="none" w:sz="0" w:space="0" w:color="auto"/>
            <w:left w:val="none" w:sz="0" w:space="0" w:color="auto"/>
            <w:bottom w:val="none" w:sz="0" w:space="0" w:color="auto"/>
            <w:right w:val="none" w:sz="0" w:space="0" w:color="auto"/>
          </w:divBdr>
        </w:div>
        <w:div w:id="626619672">
          <w:marLeft w:val="0"/>
          <w:marRight w:val="0"/>
          <w:marTop w:val="0"/>
          <w:marBottom w:val="0"/>
          <w:divBdr>
            <w:top w:val="none" w:sz="0" w:space="0" w:color="auto"/>
            <w:left w:val="none" w:sz="0" w:space="0" w:color="auto"/>
            <w:bottom w:val="none" w:sz="0" w:space="0" w:color="auto"/>
            <w:right w:val="none" w:sz="0" w:space="0" w:color="auto"/>
          </w:divBdr>
        </w:div>
        <w:div w:id="1161846594">
          <w:marLeft w:val="0"/>
          <w:marRight w:val="0"/>
          <w:marTop w:val="0"/>
          <w:marBottom w:val="0"/>
          <w:divBdr>
            <w:top w:val="none" w:sz="0" w:space="0" w:color="auto"/>
            <w:left w:val="none" w:sz="0" w:space="0" w:color="auto"/>
            <w:bottom w:val="none" w:sz="0" w:space="0" w:color="auto"/>
            <w:right w:val="none" w:sz="0" w:space="0" w:color="auto"/>
          </w:divBdr>
        </w:div>
      </w:divsChild>
    </w:div>
    <w:div w:id="2117291468">
      <w:bodyDiv w:val="1"/>
      <w:marLeft w:val="0"/>
      <w:marRight w:val="0"/>
      <w:marTop w:val="0"/>
      <w:marBottom w:val="0"/>
      <w:divBdr>
        <w:top w:val="none" w:sz="0" w:space="0" w:color="auto"/>
        <w:left w:val="none" w:sz="0" w:space="0" w:color="auto"/>
        <w:bottom w:val="none" w:sz="0" w:space="0" w:color="auto"/>
        <w:right w:val="none" w:sz="0" w:space="0" w:color="auto"/>
      </w:divBdr>
    </w:div>
    <w:div w:id="2141536410">
      <w:bodyDiv w:val="1"/>
      <w:marLeft w:val="0"/>
      <w:marRight w:val="0"/>
      <w:marTop w:val="0"/>
      <w:marBottom w:val="0"/>
      <w:divBdr>
        <w:top w:val="none" w:sz="0" w:space="0" w:color="auto"/>
        <w:left w:val="none" w:sz="0" w:space="0" w:color="auto"/>
        <w:bottom w:val="none" w:sz="0" w:space="0" w:color="auto"/>
        <w:right w:val="none" w:sz="0" w:space="0" w:color="auto"/>
      </w:divBdr>
      <w:divsChild>
        <w:div w:id="919217058">
          <w:marLeft w:val="0"/>
          <w:marRight w:val="0"/>
          <w:marTop w:val="0"/>
          <w:marBottom w:val="0"/>
          <w:divBdr>
            <w:top w:val="none" w:sz="0" w:space="0" w:color="auto"/>
            <w:left w:val="none" w:sz="0" w:space="0" w:color="auto"/>
            <w:bottom w:val="none" w:sz="0" w:space="0" w:color="auto"/>
            <w:right w:val="none" w:sz="0" w:space="0" w:color="auto"/>
          </w:divBdr>
        </w:div>
        <w:div w:id="594942028">
          <w:marLeft w:val="0"/>
          <w:marRight w:val="0"/>
          <w:marTop w:val="0"/>
          <w:marBottom w:val="0"/>
          <w:divBdr>
            <w:top w:val="none" w:sz="0" w:space="0" w:color="auto"/>
            <w:left w:val="none" w:sz="0" w:space="0" w:color="auto"/>
            <w:bottom w:val="none" w:sz="0" w:space="0" w:color="auto"/>
            <w:right w:val="none" w:sz="0" w:space="0" w:color="auto"/>
          </w:divBdr>
        </w:div>
        <w:div w:id="560361218">
          <w:marLeft w:val="0"/>
          <w:marRight w:val="0"/>
          <w:marTop w:val="0"/>
          <w:marBottom w:val="0"/>
          <w:divBdr>
            <w:top w:val="none" w:sz="0" w:space="0" w:color="auto"/>
            <w:left w:val="none" w:sz="0" w:space="0" w:color="auto"/>
            <w:bottom w:val="none" w:sz="0" w:space="0" w:color="auto"/>
            <w:right w:val="none" w:sz="0" w:space="0" w:color="auto"/>
          </w:divBdr>
        </w:div>
        <w:div w:id="1359239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C33476-E87A-49DA-9C10-B9B6234B6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4477</Words>
  <Characters>2553</Characters>
  <Application>Microsoft Office Word</Application>
  <DocSecurity>0</DocSecurity>
  <Lines>21</Lines>
  <Paragraphs>14</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7016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Olita Zālīte - Vīlipa</dc:creator>
  <cp:lastModifiedBy>User</cp:lastModifiedBy>
  <cp:revision>2</cp:revision>
  <cp:lastPrinted>2018-06-18T12:21:00Z</cp:lastPrinted>
  <dcterms:created xsi:type="dcterms:W3CDTF">2018-06-21T13:27:00Z</dcterms:created>
  <dcterms:modified xsi:type="dcterms:W3CDTF">2018-06-21T13:27:00Z</dcterms:modified>
</cp:coreProperties>
</file>